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bookmarkStart w:id="0" w:name="_GoBack"/>
      <w:bookmarkEnd w:id="0"/>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6589841" w14:textId="1C3B6731" w:rsidR="00406150" w:rsidRDefault="00C037D6" w:rsidP="007A1873">
      <w:pPr>
        <w:rPr>
          <w:rFonts w:asciiTheme="majorHAnsi" w:hAnsiTheme="majorHAnsi" w:cs="MyriadPro-Black"/>
          <w:caps/>
          <w:color w:val="A6A6A6"/>
          <w:sz w:val="40"/>
          <w:szCs w:val="40"/>
        </w:rPr>
      </w:pPr>
      <w:r>
        <w:rPr>
          <w:rFonts w:ascii="Cambria" w:eastAsia="MS Mincho" w:hAnsi="Cambria" w:cs="MyriadPro-Black"/>
          <w:caps/>
          <w:color w:val="000000"/>
          <w:sz w:val="60"/>
          <w:szCs w:val="60"/>
          <w:lang w:eastAsia="ja-JP"/>
        </w:rPr>
        <w:t xml:space="preserve">pro integrované projekty </w:t>
      </w:r>
      <w:r w:rsidR="00E63CCE">
        <w:rPr>
          <w:rFonts w:ascii="Cambria" w:eastAsia="MS Mincho" w:hAnsi="Cambria" w:cs="MyriadPro-Black"/>
          <w:caps/>
          <w:color w:val="000000"/>
          <w:sz w:val="60"/>
          <w:szCs w:val="60"/>
          <w:lang w:eastAsia="ja-JP"/>
        </w:rPr>
        <w:t>CLLD</w:t>
      </w:r>
    </w:p>
    <w:p w14:paraId="7FD5B440" w14:textId="77777777" w:rsidR="00406150" w:rsidRDefault="00406150" w:rsidP="007A1873">
      <w:pPr>
        <w:rPr>
          <w:rFonts w:asciiTheme="majorHAnsi" w:hAnsiTheme="majorHAnsi" w:cs="MyriadPro-Black"/>
          <w:caps/>
          <w:color w:val="A6A6A6"/>
          <w:sz w:val="40"/>
          <w:szCs w:val="40"/>
        </w:rPr>
      </w:pPr>
    </w:p>
    <w:p w14:paraId="08278C73" w14:textId="2DF28EC8"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F2840">
        <w:rPr>
          <w:rFonts w:asciiTheme="majorHAnsi" w:hAnsiTheme="majorHAnsi" w:cs="MyriadPro-Black"/>
          <w:caps/>
          <w:color w:val="A6A6A6"/>
          <w:sz w:val="40"/>
          <w:szCs w:val="40"/>
        </w:rPr>
        <w:t>4</w:t>
      </w:r>
      <w:r>
        <w:rPr>
          <w:rFonts w:asciiTheme="majorHAnsi" w:hAnsiTheme="majorHAnsi" w:cs="MyriadPro-Black"/>
          <w:caps/>
          <w:color w:val="A6A6A6"/>
          <w:sz w:val="40"/>
          <w:szCs w:val="40"/>
        </w:rPr>
        <w:t>.1</w:t>
      </w:r>
    </w:p>
    <w:p w14:paraId="7043D691" w14:textId="687017DD" w:rsidR="007A1873" w:rsidRDefault="00406150" w:rsidP="007A1873">
      <w:pPr>
        <w:rPr>
          <w:rFonts w:cs="Arial"/>
          <w:b/>
          <w:sz w:val="40"/>
          <w:szCs w:val="40"/>
        </w:rPr>
      </w:pPr>
      <w:r>
        <w:rPr>
          <w:rFonts w:asciiTheme="majorHAnsi" w:hAnsiTheme="majorHAnsi" w:cs="MyriadPro-Black"/>
          <w:caps/>
          <w:color w:val="A6A6A6"/>
          <w:sz w:val="40"/>
          <w:szCs w:val="40"/>
        </w:rPr>
        <w:t xml:space="preserve">Průběžná </w:t>
      </w:r>
      <w:r w:rsidR="000A46A8">
        <w:rPr>
          <w:rFonts w:asciiTheme="majorHAnsi" w:hAnsiTheme="majorHAnsi" w:cs="MyriadPro-Black"/>
          <w:caps/>
          <w:color w:val="A6A6A6"/>
          <w:sz w:val="40"/>
          <w:szCs w:val="40"/>
        </w:rPr>
        <w:t xml:space="preserve">výzva č. </w:t>
      </w:r>
      <w:r w:rsidR="00153B5F">
        <w:rPr>
          <w:rFonts w:asciiTheme="majorHAnsi" w:hAnsiTheme="majorHAnsi" w:cs="MyriadPro-Black"/>
          <w:caps/>
          <w:color w:val="A6A6A6"/>
          <w:sz w:val="40"/>
          <w:szCs w:val="40"/>
        </w:rPr>
        <w:t>55</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48060149"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3923533B"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157936BA" w14:textId="3F42205E" w:rsidR="00AF02C0" w:rsidRDefault="00AF02C0" w:rsidP="00AF02C0">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 xml:space="preserve">pLATNOST OD </w:t>
      </w:r>
      <w:r>
        <w:rPr>
          <w:rFonts w:asciiTheme="majorHAnsi" w:hAnsiTheme="majorHAnsi" w:cs="MyriadPro-Black"/>
          <w:caps/>
          <w:sz w:val="32"/>
          <w:szCs w:val="40"/>
        </w:rPr>
        <w:t>10. 9. 2018</w:t>
      </w:r>
    </w:p>
    <w:p w14:paraId="66E0898B" w14:textId="530CC761" w:rsidR="00184B6E" w:rsidRDefault="00184B6E" w:rsidP="00AF02C0">
      <w:pPr>
        <w:pStyle w:val="Zkladnodstavec"/>
        <w:rPr>
          <w:rFonts w:asciiTheme="majorHAnsi" w:hAnsiTheme="majorHAnsi" w:cs="MyriadPro-Black"/>
          <w:caps/>
          <w:sz w:val="32"/>
          <w:szCs w:val="40"/>
        </w:rPr>
      </w:pPr>
    </w:p>
    <w:p w14:paraId="2C49A34A" w14:textId="3102E2DF" w:rsidR="00184B6E" w:rsidRDefault="00184B6E" w:rsidP="00AF02C0">
      <w:pPr>
        <w:pStyle w:val="Zkladnodstavec"/>
        <w:rPr>
          <w:rFonts w:asciiTheme="majorHAnsi" w:hAnsiTheme="majorHAnsi" w:cs="MyriadPro-Black"/>
          <w:caps/>
          <w:sz w:val="32"/>
          <w:szCs w:val="40"/>
        </w:rPr>
      </w:pPr>
    </w:p>
    <w:p w14:paraId="56C65269" w14:textId="645E2C15" w:rsidR="00184B6E" w:rsidRDefault="00184B6E" w:rsidP="00AF02C0">
      <w:pPr>
        <w:pStyle w:val="Zkladnodstavec"/>
        <w:rPr>
          <w:rFonts w:asciiTheme="majorHAnsi" w:hAnsiTheme="majorHAnsi" w:cs="MyriadPro-Black"/>
          <w:caps/>
          <w:sz w:val="32"/>
          <w:szCs w:val="40"/>
        </w:rPr>
      </w:pPr>
    </w:p>
    <w:p w14:paraId="1BC4EAB6" w14:textId="77777777" w:rsidR="00184B6E" w:rsidRDefault="00184B6E" w:rsidP="00184B6E">
      <w:pPr>
        <w:pStyle w:val="Zkladnodstavec"/>
        <w:rPr>
          <w:rFonts w:asciiTheme="majorHAnsi" w:hAnsiTheme="majorHAnsi" w:cs="MyriadPro-Black"/>
          <w:b/>
          <w:color w:val="06AE1A"/>
          <w:highlight w:val="lightGray"/>
        </w:rPr>
      </w:pPr>
    </w:p>
    <w:p w14:paraId="0BCE1732" w14:textId="3E6600E8" w:rsidR="00184B6E" w:rsidRDefault="00184B6E" w:rsidP="00AF02C0">
      <w:pPr>
        <w:pStyle w:val="Zkladnodstavec"/>
        <w:rPr>
          <w:rFonts w:asciiTheme="majorHAnsi" w:hAnsiTheme="majorHAnsi" w:cs="MyriadPro-Black"/>
          <w:caps/>
          <w:sz w:val="32"/>
          <w:szCs w:val="40"/>
        </w:rPr>
      </w:pPr>
      <w:r w:rsidRPr="003554D6">
        <w:rPr>
          <w:rFonts w:asciiTheme="majorHAnsi" w:hAnsiTheme="majorHAnsi" w:cs="MyriadPro-Black"/>
          <w:b/>
          <w:color w:val="06AE1A"/>
          <w:highlight w:val="lightGray"/>
        </w:rPr>
        <w:t>Verze Osnovy studie proveditelnosti upravena MAS Vladař o.p.s.</w:t>
      </w:r>
    </w:p>
    <w:p w14:paraId="0BABE47C" w14:textId="77777777" w:rsidR="002072EF" w:rsidRDefault="003A590D" w:rsidP="002072EF">
      <w:pPr>
        <w:pStyle w:val="Nadpisobsahu"/>
        <w:rPr>
          <w:caps/>
        </w:rPr>
      </w:pPr>
      <w:r>
        <w:rPr>
          <w:caps/>
        </w:rPr>
        <w:br w:type="page"/>
      </w:r>
      <w:bookmarkStart w:id="1" w:name="_Toc436387398"/>
      <w:r w:rsidR="005E7F63" w:rsidRPr="005E7F63">
        <w:rPr>
          <w:caps/>
        </w:rPr>
        <w:lastRenderedPageBreak/>
        <w:t>Obsah</w:t>
      </w:r>
      <w:bookmarkEnd w:id="1"/>
    </w:p>
    <w:p w14:paraId="1CD8F2DD" w14:textId="77777777" w:rsidR="00BA77FD" w:rsidRPr="004A41D9" w:rsidRDefault="00BA77FD" w:rsidP="004A41D9"/>
    <w:sdt>
      <w:sdtPr>
        <w:rPr>
          <w:b/>
          <w:bCs/>
        </w:rPr>
        <w:id w:val="498465048"/>
        <w:docPartObj>
          <w:docPartGallery w:val="Table of Contents"/>
          <w:docPartUnique/>
        </w:docPartObj>
      </w:sdtPr>
      <w:sdtEndPr>
        <w:rPr>
          <w:b w:val="0"/>
          <w:bCs w:val="0"/>
        </w:rPr>
      </w:sdtEndPr>
      <w:sdtContent>
        <w:p w14:paraId="75062256" w14:textId="5E66F9E2" w:rsidR="00C47152"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523815757" w:history="1">
            <w:r w:rsidR="00C47152" w:rsidRPr="00D44AFE">
              <w:rPr>
                <w:rStyle w:val="Hypertextovodkaz"/>
                <w:caps/>
                <w:noProof/>
              </w:rPr>
              <w:t>1.</w:t>
            </w:r>
            <w:r w:rsidR="00C47152">
              <w:rPr>
                <w:rFonts w:eastAsiaTheme="minorEastAsia"/>
                <w:noProof/>
                <w:lang w:eastAsia="cs-CZ"/>
              </w:rPr>
              <w:tab/>
            </w:r>
            <w:r w:rsidR="00C47152" w:rsidRPr="00D44AFE">
              <w:rPr>
                <w:rStyle w:val="Hypertextovodkaz"/>
                <w:caps/>
                <w:noProof/>
              </w:rPr>
              <w:t>ÚVODNÍ INFORMACE</w:t>
            </w:r>
            <w:r w:rsidR="00C47152">
              <w:rPr>
                <w:noProof/>
                <w:webHidden/>
              </w:rPr>
              <w:tab/>
            </w:r>
            <w:r w:rsidR="00C47152">
              <w:rPr>
                <w:noProof/>
                <w:webHidden/>
              </w:rPr>
              <w:fldChar w:fldCharType="begin"/>
            </w:r>
            <w:r w:rsidR="00C47152">
              <w:rPr>
                <w:noProof/>
                <w:webHidden/>
              </w:rPr>
              <w:instrText xml:space="preserve"> PAGEREF _Toc523815757 \h </w:instrText>
            </w:r>
            <w:r w:rsidR="00C47152">
              <w:rPr>
                <w:noProof/>
                <w:webHidden/>
              </w:rPr>
            </w:r>
            <w:r w:rsidR="00C47152">
              <w:rPr>
                <w:noProof/>
                <w:webHidden/>
              </w:rPr>
              <w:fldChar w:fldCharType="separate"/>
            </w:r>
            <w:r w:rsidR="00C47152">
              <w:rPr>
                <w:noProof/>
                <w:webHidden/>
              </w:rPr>
              <w:t>3</w:t>
            </w:r>
            <w:r w:rsidR="00C47152">
              <w:rPr>
                <w:noProof/>
                <w:webHidden/>
              </w:rPr>
              <w:fldChar w:fldCharType="end"/>
            </w:r>
          </w:hyperlink>
        </w:p>
        <w:p w14:paraId="07602732" w14:textId="662EDB97" w:rsidR="00C47152" w:rsidRDefault="009530F3">
          <w:pPr>
            <w:pStyle w:val="Obsah1"/>
            <w:tabs>
              <w:tab w:val="left" w:pos="440"/>
              <w:tab w:val="right" w:leader="dot" w:pos="9062"/>
            </w:tabs>
            <w:rPr>
              <w:rFonts w:eastAsiaTheme="minorEastAsia"/>
              <w:noProof/>
              <w:lang w:eastAsia="cs-CZ"/>
            </w:rPr>
          </w:pPr>
          <w:hyperlink w:anchor="_Toc523815758" w:history="1">
            <w:r w:rsidR="00C47152" w:rsidRPr="00D44AFE">
              <w:rPr>
                <w:rStyle w:val="Hypertextovodkaz"/>
                <w:caps/>
                <w:noProof/>
              </w:rPr>
              <w:t>2.</w:t>
            </w:r>
            <w:r w:rsidR="00C47152">
              <w:rPr>
                <w:rFonts w:eastAsiaTheme="minorEastAsia"/>
                <w:noProof/>
                <w:lang w:eastAsia="cs-CZ"/>
              </w:rPr>
              <w:tab/>
            </w:r>
            <w:r w:rsidR="00C47152" w:rsidRPr="00D44AFE">
              <w:rPr>
                <w:rStyle w:val="Hypertextovodkaz"/>
                <w:caps/>
                <w:noProof/>
              </w:rPr>
              <w:t>Podrobný popis projektu</w:t>
            </w:r>
            <w:r w:rsidR="00C47152">
              <w:rPr>
                <w:noProof/>
                <w:webHidden/>
              </w:rPr>
              <w:tab/>
            </w:r>
            <w:r w:rsidR="00C47152">
              <w:rPr>
                <w:noProof/>
                <w:webHidden/>
              </w:rPr>
              <w:fldChar w:fldCharType="begin"/>
            </w:r>
            <w:r w:rsidR="00C47152">
              <w:rPr>
                <w:noProof/>
                <w:webHidden/>
              </w:rPr>
              <w:instrText xml:space="preserve"> PAGEREF _Toc523815758 \h </w:instrText>
            </w:r>
            <w:r w:rsidR="00C47152">
              <w:rPr>
                <w:noProof/>
                <w:webHidden/>
              </w:rPr>
            </w:r>
            <w:r w:rsidR="00C47152">
              <w:rPr>
                <w:noProof/>
                <w:webHidden/>
              </w:rPr>
              <w:fldChar w:fldCharType="separate"/>
            </w:r>
            <w:r w:rsidR="00C47152">
              <w:rPr>
                <w:noProof/>
                <w:webHidden/>
              </w:rPr>
              <w:t>3</w:t>
            </w:r>
            <w:r w:rsidR="00C47152">
              <w:rPr>
                <w:noProof/>
                <w:webHidden/>
              </w:rPr>
              <w:fldChar w:fldCharType="end"/>
            </w:r>
          </w:hyperlink>
        </w:p>
        <w:p w14:paraId="0ECC56A6" w14:textId="3AD1E408" w:rsidR="00C47152" w:rsidRDefault="009530F3">
          <w:pPr>
            <w:pStyle w:val="Obsah1"/>
            <w:tabs>
              <w:tab w:val="left" w:pos="440"/>
              <w:tab w:val="right" w:leader="dot" w:pos="9062"/>
            </w:tabs>
            <w:rPr>
              <w:rFonts w:eastAsiaTheme="minorEastAsia"/>
              <w:noProof/>
              <w:lang w:eastAsia="cs-CZ"/>
            </w:rPr>
          </w:pPr>
          <w:hyperlink w:anchor="_Toc523815759" w:history="1">
            <w:r w:rsidR="00C47152" w:rsidRPr="00D44AFE">
              <w:rPr>
                <w:rStyle w:val="Hypertextovodkaz"/>
                <w:caps/>
                <w:noProof/>
              </w:rPr>
              <w:t>3.</w:t>
            </w:r>
            <w:r w:rsidR="00C47152">
              <w:rPr>
                <w:rFonts w:eastAsiaTheme="minorEastAsia"/>
                <w:noProof/>
                <w:lang w:eastAsia="cs-CZ"/>
              </w:rPr>
              <w:tab/>
            </w:r>
            <w:r w:rsidR="00C47152" w:rsidRPr="00D44AFE">
              <w:rPr>
                <w:rStyle w:val="Hypertextovodkaz"/>
                <w:caps/>
                <w:noProof/>
              </w:rPr>
              <w:t>Připravenost projektu k realizaci</w:t>
            </w:r>
            <w:r w:rsidR="00C47152">
              <w:rPr>
                <w:noProof/>
                <w:webHidden/>
              </w:rPr>
              <w:tab/>
            </w:r>
            <w:r w:rsidR="00C47152">
              <w:rPr>
                <w:noProof/>
                <w:webHidden/>
              </w:rPr>
              <w:fldChar w:fldCharType="begin"/>
            </w:r>
            <w:r w:rsidR="00C47152">
              <w:rPr>
                <w:noProof/>
                <w:webHidden/>
              </w:rPr>
              <w:instrText xml:space="preserve"> PAGEREF _Toc523815759 \h </w:instrText>
            </w:r>
            <w:r w:rsidR="00C47152">
              <w:rPr>
                <w:noProof/>
                <w:webHidden/>
              </w:rPr>
            </w:r>
            <w:r w:rsidR="00C47152">
              <w:rPr>
                <w:noProof/>
                <w:webHidden/>
              </w:rPr>
              <w:fldChar w:fldCharType="separate"/>
            </w:r>
            <w:r w:rsidR="00C47152">
              <w:rPr>
                <w:noProof/>
                <w:webHidden/>
              </w:rPr>
              <w:t>4</w:t>
            </w:r>
            <w:r w:rsidR="00C47152">
              <w:rPr>
                <w:noProof/>
                <w:webHidden/>
              </w:rPr>
              <w:fldChar w:fldCharType="end"/>
            </w:r>
          </w:hyperlink>
        </w:p>
        <w:p w14:paraId="5024DB98" w14:textId="3C8D83B8" w:rsidR="00C47152" w:rsidRDefault="009530F3">
          <w:pPr>
            <w:pStyle w:val="Obsah1"/>
            <w:tabs>
              <w:tab w:val="left" w:pos="440"/>
              <w:tab w:val="right" w:leader="dot" w:pos="9062"/>
            </w:tabs>
            <w:rPr>
              <w:rFonts w:eastAsiaTheme="minorEastAsia"/>
              <w:noProof/>
              <w:lang w:eastAsia="cs-CZ"/>
            </w:rPr>
          </w:pPr>
          <w:hyperlink w:anchor="_Toc523815760" w:history="1">
            <w:r w:rsidR="00C47152" w:rsidRPr="00D44AFE">
              <w:rPr>
                <w:rStyle w:val="Hypertextovodkaz"/>
                <w:caps/>
                <w:noProof/>
              </w:rPr>
              <w:t>4.</w:t>
            </w:r>
            <w:r w:rsidR="00C47152">
              <w:rPr>
                <w:rFonts w:eastAsiaTheme="minorEastAsia"/>
                <w:noProof/>
                <w:lang w:eastAsia="cs-CZ"/>
              </w:rPr>
              <w:tab/>
            </w:r>
            <w:r w:rsidR="00C47152" w:rsidRPr="00D44AFE">
              <w:rPr>
                <w:rStyle w:val="Hypertextovodkaz"/>
                <w:caps/>
                <w:noProof/>
              </w:rPr>
              <w:t>plán zpřístupnění</w:t>
            </w:r>
            <w:r w:rsidR="00C47152">
              <w:rPr>
                <w:noProof/>
                <w:webHidden/>
              </w:rPr>
              <w:tab/>
            </w:r>
            <w:r w:rsidR="00C47152">
              <w:rPr>
                <w:noProof/>
                <w:webHidden/>
              </w:rPr>
              <w:fldChar w:fldCharType="begin"/>
            </w:r>
            <w:r w:rsidR="00C47152">
              <w:rPr>
                <w:noProof/>
                <w:webHidden/>
              </w:rPr>
              <w:instrText xml:space="preserve"> PAGEREF _Toc523815760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31094663" w14:textId="6404E233" w:rsidR="00C47152" w:rsidRDefault="009530F3">
          <w:pPr>
            <w:pStyle w:val="Obsah1"/>
            <w:tabs>
              <w:tab w:val="left" w:pos="440"/>
              <w:tab w:val="right" w:leader="dot" w:pos="9062"/>
            </w:tabs>
            <w:rPr>
              <w:rFonts w:eastAsiaTheme="minorEastAsia"/>
              <w:noProof/>
              <w:lang w:eastAsia="cs-CZ"/>
            </w:rPr>
          </w:pPr>
          <w:hyperlink w:anchor="_Toc523815761" w:history="1">
            <w:r w:rsidR="00C47152" w:rsidRPr="00D44AFE">
              <w:rPr>
                <w:rStyle w:val="Hypertextovodkaz"/>
                <w:noProof/>
              </w:rPr>
              <w:t>A.</w:t>
            </w:r>
            <w:r w:rsidR="00C47152">
              <w:rPr>
                <w:rFonts w:eastAsiaTheme="minorEastAsia"/>
                <w:noProof/>
                <w:lang w:eastAsia="cs-CZ"/>
              </w:rPr>
              <w:tab/>
            </w:r>
            <w:r w:rsidR="00C47152" w:rsidRPr="00D44AFE">
              <w:rPr>
                <w:rStyle w:val="Hypertextovodkaz"/>
                <w:caps/>
                <w:noProof/>
              </w:rPr>
              <w:t>podpořené památky (</w:t>
            </w:r>
            <w:r w:rsidR="00C47152" w:rsidRPr="00D44AFE">
              <w:rPr>
                <w:rStyle w:val="Hypertextovodkaz"/>
                <w:noProof/>
              </w:rPr>
              <w:t>pouze u aktivity</w:t>
            </w:r>
            <w:r w:rsidR="00C47152" w:rsidRPr="00D44AFE">
              <w:rPr>
                <w:rStyle w:val="Hypertextovodkaz"/>
                <w:caps/>
                <w:noProof/>
              </w:rPr>
              <w:t xml:space="preserve"> Památky)</w:t>
            </w:r>
            <w:r w:rsidR="00C47152">
              <w:rPr>
                <w:noProof/>
                <w:webHidden/>
              </w:rPr>
              <w:tab/>
            </w:r>
            <w:r w:rsidR="00C47152">
              <w:rPr>
                <w:noProof/>
                <w:webHidden/>
              </w:rPr>
              <w:fldChar w:fldCharType="begin"/>
            </w:r>
            <w:r w:rsidR="00C47152">
              <w:rPr>
                <w:noProof/>
                <w:webHidden/>
              </w:rPr>
              <w:instrText xml:space="preserve"> PAGEREF _Toc523815761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4BDE1A95" w14:textId="71F1EB63" w:rsidR="00C47152" w:rsidRDefault="009530F3">
          <w:pPr>
            <w:pStyle w:val="Obsah1"/>
            <w:tabs>
              <w:tab w:val="left" w:pos="440"/>
              <w:tab w:val="right" w:leader="dot" w:pos="9062"/>
            </w:tabs>
            <w:rPr>
              <w:rFonts w:eastAsiaTheme="minorEastAsia"/>
              <w:noProof/>
              <w:lang w:eastAsia="cs-CZ"/>
            </w:rPr>
          </w:pPr>
          <w:hyperlink w:anchor="_Toc523815762" w:history="1">
            <w:r w:rsidR="00C47152" w:rsidRPr="00D44AFE">
              <w:rPr>
                <w:rStyle w:val="Hypertextovodkaz"/>
                <w:caps/>
                <w:noProof/>
              </w:rPr>
              <w:t>B.</w:t>
            </w:r>
            <w:r w:rsidR="00C47152">
              <w:rPr>
                <w:rFonts w:eastAsiaTheme="minorEastAsia"/>
                <w:noProof/>
                <w:lang w:eastAsia="cs-CZ"/>
              </w:rPr>
              <w:tab/>
            </w:r>
            <w:r w:rsidR="00C47152" w:rsidRPr="00D44AFE">
              <w:rPr>
                <w:rStyle w:val="Hypertextovodkaz"/>
                <w:caps/>
                <w:noProof/>
              </w:rPr>
              <w:t>podpořené sbírky (</w:t>
            </w:r>
            <w:r w:rsidR="00C47152" w:rsidRPr="00D44AFE">
              <w:rPr>
                <w:rStyle w:val="Hypertextovodkaz"/>
                <w:noProof/>
              </w:rPr>
              <w:t>pouze u aktivity</w:t>
            </w:r>
            <w:r w:rsidR="00C47152" w:rsidRPr="00D44AFE">
              <w:rPr>
                <w:rStyle w:val="Hypertextovodkaz"/>
                <w:caps/>
                <w:noProof/>
              </w:rPr>
              <w:t xml:space="preserve"> MUZEA)</w:t>
            </w:r>
            <w:r w:rsidR="00C47152">
              <w:rPr>
                <w:noProof/>
                <w:webHidden/>
              </w:rPr>
              <w:tab/>
            </w:r>
            <w:r w:rsidR="00C47152">
              <w:rPr>
                <w:noProof/>
                <w:webHidden/>
              </w:rPr>
              <w:fldChar w:fldCharType="begin"/>
            </w:r>
            <w:r w:rsidR="00C47152">
              <w:rPr>
                <w:noProof/>
                <w:webHidden/>
              </w:rPr>
              <w:instrText xml:space="preserve"> PAGEREF _Toc523815762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22AE9F12" w14:textId="7A28ED9F" w:rsidR="00C47152" w:rsidRDefault="009530F3">
          <w:pPr>
            <w:pStyle w:val="Obsah1"/>
            <w:tabs>
              <w:tab w:val="left" w:pos="440"/>
              <w:tab w:val="right" w:leader="dot" w:pos="9062"/>
            </w:tabs>
            <w:rPr>
              <w:rFonts w:eastAsiaTheme="minorEastAsia"/>
              <w:noProof/>
              <w:lang w:eastAsia="cs-CZ"/>
            </w:rPr>
          </w:pPr>
          <w:hyperlink w:anchor="_Toc523815763" w:history="1">
            <w:r w:rsidR="00C47152" w:rsidRPr="00D44AFE">
              <w:rPr>
                <w:rStyle w:val="Hypertextovodkaz"/>
                <w:caps/>
                <w:noProof/>
              </w:rPr>
              <w:t>5.</w:t>
            </w:r>
            <w:r w:rsidR="00C47152">
              <w:rPr>
                <w:rFonts w:eastAsiaTheme="minorEastAsia"/>
                <w:noProof/>
                <w:lang w:eastAsia="cs-CZ"/>
              </w:rPr>
              <w:tab/>
            </w:r>
            <w:r w:rsidR="00C47152" w:rsidRPr="00D44AFE">
              <w:rPr>
                <w:rStyle w:val="Hypertextovodkaz"/>
                <w:caps/>
                <w:noProof/>
              </w:rPr>
              <w:t>Management projektu a řízení lidských zdrojů</w:t>
            </w:r>
            <w:r w:rsidR="00C47152">
              <w:rPr>
                <w:noProof/>
                <w:webHidden/>
              </w:rPr>
              <w:tab/>
            </w:r>
            <w:r w:rsidR="00C47152">
              <w:rPr>
                <w:noProof/>
                <w:webHidden/>
              </w:rPr>
              <w:fldChar w:fldCharType="begin"/>
            </w:r>
            <w:r w:rsidR="00C47152">
              <w:rPr>
                <w:noProof/>
                <w:webHidden/>
              </w:rPr>
              <w:instrText xml:space="preserve"> PAGEREF _Toc523815763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20194052" w14:textId="59153CB8" w:rsidR="00C47152" w:rsidRDefault="009530F3">
          <w:pPr>
            <w:pStyle w:val="Obsah1"/>
            <w:tabs>
              <w:tab w:val="left" w:pos="440"/>
              <w:tab w:val="right" w:leader="dot" w:pos="9062"/>
            </w:tabs>
            <w:rPr>
              <w:rFonts w:eastAsiaTheme="minorEastAsia"/>
              <w:noProof/>
              <w:lang w:eastAsia="cs-CZ"/>
            </w:rPr>
          </w:pPr>
          <w:hyperlink w:anchor="_Toc523815764" w:history="1">
            <w:r w:rsidR="00C47152" w:rsidRPr="00D44AFE">
              <w:rPr>
                <w:rStyle w:val="Hypertextovodkaz"/>
                <w:caps/>
                <w:noProof/>
              </w:rPr>
              <w:t>6.</w:t>
            </w:r>
            <w:r w:rsidR="00C47152">
              <w:rPr>
                <w:rFonts w:eastAsiaTheme="minorEastAsia"/>
                <w:noProof/>
                <w:lang w:eastAsia="cs-CZ"/>
              </w:rPr>
              <w:tab/>
            </w:r>
            <w:r w:rsidR="00C47152" w:rsidRPr="00D44AFE">
              <w:rPr>
                <w:rStyle w:val="Hypertextovodkaz"/>
                <w:caps/>
                <w:noProof/>
              </w:rPr>
              <w:t>řešení projektu</w:t>
            </w:r>
            <w:r w:rsidR="00C47152">
              <w:rPr>
                <w:noProof/>
                <w:webHidden/>
              </w:rPr>
              <w:tab/>
            </w:r>
            <w:r w:rsidR="00C47152">
              <w:rPr>
                <w:noProof/>
                <w:webHidden/>
              </w:rPr>
              <w:fldChar w:fldCharType="begin"/>
            </w:r>
            <w:r w:rsidR="00C47152">
              <w:rPr>
                <w:noProof/>
                <w:webHidden/>
              </w:rPr>
              <w:instrText xml:space="preserve"> PAGEREF _Toc523815764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03C547E9" w14:textId="1AF3C5BD" w:rsidR="00C47152" w:rsidRDefault="009530F3">
          <w:pPr>
            <w:pStyle w:val="Obsah1"/>
            <w:tabs>
              <w:tab w:val="left" w:pos="440"/>
              <w:tab w:val="right" w:leader="dot" w:pos="9062"/>
            </w:tabs>
            <w:rPr>
              <w:rFonts w:eastAsiaTheme="minorEastAsia"/>
              <w:noProof/>
              <w:lang w:eastAsia="cs-CZ"/>
            </w:rPr>
          </w:pPr>
          <w:hyperlink w:anchor="_Toc523815765" w:history="1">
            <w:r w:rsidR="00C47152" w:rsidRPr="00D44AFE">
              <w:rPr>
                <w:rStyle w:val="Hypertextovodkaz"/>
                <w:caps/>
                <w:noProof/>
              </w:rPr>
              <w:t>7.</w:t>
            </w:r>
            <w:r w:rsidR="00C47152">
              <w:rPr>
                <w:rFonts w:eastAsiaTheme="minorEastAsia"/>
                <w:noProof/>
                <w:lang w:eastAsia="cs-CZ"/>
              </w:rPr>
              <w:tab/>
            </w:r>
            <w:r w:rsidR="00C47152" w:rsidRPr="00D44AFE">
              <w:rPr>
                <w:rStyle w:val="Hypertextovodkaz"/>
                <w:caps/>
                <w:noProof/>
              </w:rPr>
              <w:t>Dlouhodobý majetek</w:t>
            </w:r>
            <w:r w:rsidR="00C47152">
              <w:rPr>
                <w:noProof/>
                <w:webHidden/>
              </w:rPr>
              <w:tab/>
            </w:r>
            <w:r w:rsidR="00C47152">
              <w:rPr>
                <w:noProof/>
                <w:webHidden/>
              </w:rPr>
              <w:fldChar w:fldCharType="begin"/>
            </w:r>
            <w:r w:rsidR="00C47152">
              <w:rPr>
                <w:noProof/>
                <w:webHidden/>
              </w:rPr>
              <w:instrText xml:space="preserve"> PAGEREF _Toc523815765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42645903" w14:textId="5ED718C7" w:rsidR="00C47152" w:rsidRDefault="009530F3">
          <w:pPr>
            <w:pStyle w:val="Obsah1"/>
            <w:tabs>
              <w:tab w:val="left" w:pos="440"/>
              <w:tab w:val="right" w:leader="dot" w:pos="9062"/>
            </w:tabs>
            <w:rPr>
              <w:rFonts w:eastAsiaTheme="minorEastAsia"/>
              <w:noProof/>
              <w:lang w:eastAsia="cs-CZ"/>
            </w:rPr>
          </w:pPr>
          <w:hyperlink w:anchor="_Toc523815766" w:history="1">
            <w:r w:rsidR="00C47152" w:rsidRPr="00D44AFE">
              <w:rPr>
                <w:rStyle w:val="Hypertextovodkaz"/>
                <w:caps/>
                <w:noProof/>
              </w:rPr>
              <w:t>8.</w:t>
            </w:r>
            <w:r w:rsidR="00C47152">
              <w:rPr>
                <w:rFonts w:eastAsiaTheme="minorEastAsia"/>
                <w:noProof/>
                <w:lang w:eastAsia="cs-CZ"/>
              </w:rPr>
              <w:tab/>
            </w:r>
            <w:r w:rsidR="00C47152" w:rsidRPr="00D44AFE">
              <w:rPr>
                <w:rStyle w:val="Hypertextovodkaz"/>
                <w:caps/>
                <w:noProof/>
              </w:rPr>
              <w:t>Výstupy projektu</w:t>
            </w:r>
            <w:r w:rsidR="00C47152">
              <w:rPr>
                <w:noProof/>
                <w:webHidden/>
              </w:rPr>
              <w:tab/>
            </w:r>
            <w:r w:rsidR="00C47152">
              <w:rPr>
                <w:noProof/>
                <w:webHidden/>
              </w:rPr>
              <w:fldChar w:fldCharType="begin"/>
            </w:r>
            <w:r w:rsidR="00C47152">
              <w:rPr>
                <w:noProof/>
                <w:webHidden/>
              </w:rPr>
              <w:instrText xml:space="preserve"> PAGEREF _Toc523815766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1EB797BE" w14:textId="4776557E" w:rsidR="00C47152" w:rsidRDefault="009530F3">
          <w:pPr>
            <w:pStyle w:val="Obsah1"/>
            <w:tabs>
              <w:tab w:val="left" w:pos="440"/>
              <w:tab w:val="right" w:leader="dot" w:pos="9062"/>
            </w:tabs>
            <w:rPr>
              <w:rFonts w:eastAsiaTheme="minorEastAsia"/>
              <w:noProof/>
              <w:lang w:eastAsia="cs-CZ"/>
            </w:rPr>
          </w:pPr>
          <w:hyperlink w:anchor="_Toc523815767" w:history="1">
            <w:r w:rsidR="00C47152" w:rsidRPr="00D44AFE">
              <w:rPr>
                <w:rStyle w:val="Hypertextovodkaz"/>
                <w:caps/>
                <w:noProof/>
              </w:rPr>
              <w:t>9.</w:t>
            </w:r>
            <w:r w:rsidR="00C47152">
              <w:rPr>
                <w:rFonts w:eastAsiaTheme="minorEastAsia"/>
                <w:noProof/>
                <w:lang w:eastAsia="cs-CZ"/>
              </w:rPr>
              <w:tab/>
            </w:r>
            <w:r w:rsidR="00C47152" w:rsidRPr="00D44AFE">
              <w:rPr>
                <w:rStyle w:val="Hypertextovodkaz"/>
                <w:caps/>
                <w:noProof/>
              </w:rPr>
              <w:t>rekapitulace rozpočtu projektu</w:t>
            </w:r>
            <w:r w:rsidR="00C47152">
              <w:rPr>
                <w:noProof/>
                <w:webHidden/>
              </w:rPr>
              <w:tab/>
            </w:r>
            <w:r w:rsidR="00C47152">
              <w:rPr>
                <w:noProof/>
                <w:webHidden/>
              </w:rPr>
              <w:fldChar w:fldCharType="begin"/>
            </w:r>
            <w:r w:rsidR="00C47152">
              <w:rPr>
                <w:noProof/>
                <w:webHidden/>
              </w:rPr>
              <w:instrText xml:space="preserve"> PAGEREF _Toc523815767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04450ABA" w14:textId="455F9B2B" w:rsidR="00C47152" w:rsidRDefault="009530F3">
          <w:pPr>
            <w:pStyle w:val="Obsah1"/>
            <w:tabs>
              <w:tab w:val="left" w:pos="660"/>
              <w:tab w:val="right" w:leader="dot" w:pos="9062"/>
            </w:tabs>
            <w:rPr>
              <w:rFonts w:eastAsiaTheme="minorEastAsia"/>
              <w:noProof/>
              <w:lang w:eastAsia="cs-CZ"/>
            </w:rPr>
          </w:pPr>
          <w:hyperlink w:anchor="_Toc523815768" w:history="1">
            <w:r w:rsidR="00C47152" w:rsidRPr="00D44AFE">
              <w:rPr>
                <w:rStyle w:val="Hypertextovodkaz"/>
                <w:caps/>
                <w:noProof/>
              </w:rPr>
              <w:t>10.</w:t>
            </w:r>
            <w:r w:rsidR="00C47152">
              <w:rPr>
                <w:rFonts w:eastAsiaTheme="minorEastAsia"/>
                <w:noProof/>
                <w:lang w:eastAsia="cs-CZ"/>
              </w:rPr>
              <w:tab/>
            </w:r>
            <w:r w:rsidR="00C47152" w:rsidRPr="00D44AFE">
              <w:rPr>
                <w:rStyle w:val="Hypertextovodkaz"/>
                <w:caps/>
                <w:noProof/>
              </w:rPr>
              <w:t>Způsob stanovení cen do rozpočtu projektu</w:t>
            </w:r>
            <w:r w:rsidR="00C47152">
              <w:rPr>
                <w:noProof/>
                <w:webHidden/>
              </w:rPr>
              <w:tab/>
            </w:r>
            <w:r w:rsidR="00C47152">
              <w:rPr>
                <w:noProof/>
                <w:webHidden/>
              </w:rPr>
              <w:fldChar w:fldCharType="begin"/>
            </w:r>
            <w:r w:rsidR="00C47152">
              <w:rPr>
                <w:noProof/>
                <w:webHidden/>
              </w:rPr>
              <w:instrText xml:space="preserve"> PAGEREF _Toc523815768 \h </w:instrText>
            </w:r>
            <w:r w:rsidR="00C47152">
              <w:rPr>
                <w:noProof/>
                <w:webHidden/>
              </w:rPr>
            </w:r>
            <w:r w:rsidR="00C47152">
              <w:rPr>
                <w:noProof/>
                <w:webHidden/>
              </w:rPr>
              <w:fldChar w:fldCharType="separate"/>
            </w:r>
            <w:r w:rsidR="00C47152">
              <w:rPr>
                <w:noProof/>
                <w:webHidden/>
              </w:rPr>
              <w:t>9</w:t>
            </w:r>
            <w:r w:rsidR="00C47152">
              <w:rPr>
                <w:noProof/>
                <w:webHidden/>
              </w:rPr>
              <w:fldChar w:fldCharType="end"/>
            </w:r>
          </w:hyperlink>
        </w:p>
        <w:p w14:paraId="67B9259C" w14:textId="36C08181" w:rsidR="00C47152" w:rsidRDefault="009530F3">
          <w:pPr>
            <w:pStyle w:val="Obsah1"/>
            <w:tabs>
              <w:tab w:val="left" w:pos="660"/>
              <w:tab w:val="right" w:leader="dot" w:pos="9062"/>
            </w:tabs>
            <w:rPr>
              <w:rFonts w:eastAsiaTheme="minorEastAsia"/>
              <w:noProof/>
              <w:lang w:eastAsia="cs-CZ"/>
            </w:rPr>
          </w:pPr>
          <w:hyperlink w:anchor="_Toc523815769" w:history="1">
            <w:r w:rsidR="00C47152" w:rsidRPr="00D44AFE">
              <w:rPr>
                <w:rStyle w:val="Hypertextovodkaz"/>
                <w:caps/>
                <w:noProof/>
              </w:rPr>
              <w:t>11.</w:t>
            </w:r>
            <w:r w:rsidR="00C47152">
              <w:rPr>
                <w:rFonts w:eastAsiaTheme="minorEastAsia"/>
                <w:noProof/>
                <w:lang w:eastAsia="cs-CZ"/>
              </w:rPr>
              <w:tab/>
            </w:r>
            <w:r w:rsidR="00C47152" w:rsidRPr="00D44AFE">
              <w:rPr>
                <w:rStyle w:val="Hypertextovodkaz"/>
                <w:caps/>
                <w:noProof/>
              </w:rPr>
              <w:t>rizika v projektu</w:t>
            </w:r>
            <w:r w:rsidR="00C47152">
              <w:rPr>
                <w:noProof/>
                <w:webHidden/>
              </w:rPr>
              <w:tab/>
            </w:r>
            <w:r w:rsidR="00C47152">
              <w:rPr>
                <w:noProof/>
                <w:webHidden/>
              </w:rPr>
              <w:fldChar w:fldCharType="begin"/>
            </w:r>
            <w:r w:rsidR="00C47152">
              <w:rPr>
                <w:noProof/>
                <w:webHidden/>
              </w:rPr>
              <w:instrText xml:space="preserve"> PAGEREF _Toc523815769 \h </w:instrText>
            </w:r>
            <w:r w:rsidR="00C47152">
              <w:rPr>
                <w:noProof/>
                <w:webHidden/>
              </w:rPr>
            </w:r>
            <w:r w:rsidR="00C47152">
              <w:rPr>
                <w:noProof/>
                <w:webHidden/>
              </w:rPr>
              <w:fldChar w:fldCharType="separate"/>
            </w:r>
            <w:r w:rsidR="00C47152">
              <w:rPr>
                <w:noProof/>
                <w:webHidden/>
              </w:rPr>
              <w:t>12</w:t>
            </w:r>
            <w:r w:rsidR="00C47152">
              <w:rPr>
                <w:noProof/>
                <w:webHidden/>
              </w:rPr>
              <w:fldChar w:fldCharType="end"/>
            </w:r>
          </w:hyperlink>
        </w:p>
        <w:p w14:paraId="44E4B9AC" w14:textId="7FA83CAE" w:rsidR="00C47152" w:rsidRDefault="009530F3">
          <w:pPr>
            <w:pStyle w:val="Obsah1"/>
            <w:tabs>
              <w:tab w:val="left" w:pos="660"/>
              <w:tab w:val="right" w:leader="dot" w:pos="9062"/>
            </w:tabs>
            <w:rPr>
              <w:rFonts w:eastAsiaTheme="minorEastAsia"/>
              <w:noProof/>
              <w:lang w:eastAsia="cs-CZ"/>
            </w:rPr>
          </w:pPr>
          <w:hyperlink w:anchor="_Toc523815770" w:history="1">
            <w:r w:rsidR="00C47152" w:rsidRPr="00D44AFE">
              <w:rPr>
                <w:rStyle w:val="Hypertextovodkaz"/>
                <w:caps/>
                <w:noProof/>
              </w:rPr>
              <w:t>12.</w:t>
            </w:r>
            <w:r w:rsidR="00C47152">
              <w:rPr>
                <w:rFonts w:eastAsiaTheme="minorEastAsia"/>
                <w:noProof/>
                <w:lang w:eastAsia="cs-CZ"/>
              </w:rPr>
              <w:tab/>
            </w:r>
            <w:r w:rsidR="00C47152" w:rsidRPr="00D44AFE">
              <w:rPr>
                <w:rStyle w:val="Hypertextovodkaz"/>
                <w:caps/>
                <w:noProof/>
              </w:rPr>
              <w:t>vliv projektů na horizontální principy</w:t>
            </w:r>
            <w:r w:rsidR="00C47152">
              <w:rPr>
                <w:noProof/>
                <w:webHidden/>
              </w:rPr>
              <w:tab/>
            </w:r>
            <w:r w:rsidR="00C47152">
              <w:rPr>
                <w:noProof/>
                <w:webHidden/>
              </w:rPr>
              <w:fldChar w:fldCharType="begin"/>
            </w:r>
            <w:r w:rsidR="00C47152">
              <w:rPr>
                <w:noProof/>
                <w:webHidden/>
              </w:rPr>
              <w:instrText xml:space="preserve"> PAGEREF _Toc523815770 \h </w:instrText>
            </w:r>
            <w:r w:rsidR="00C47152">
              <w:rPr>
                <w:noProof/>
                <w:webHidden/>
              </w:rPr>
            </w:r>
            <w:r w:rsidR="00C47152">
              <w:rPr>
                <w:noProof/>
                <w:webHidden/>
              </w:rPr>
              <w:fldChar w:fldCharType="separate"/>
            </w:r>
            <w:r w:rsidR="00C47152">
              <w:rPr>
                <w:noProof/>
                <w:webHidden/>
              </w:rPr>
              <w:t>13</w:t>
            </w:r>
            <w:r w:rsidR="00C47152">
              <w:rPr>
                <w:noProof/>
                <w:webHidden/>
              </w:rPr>
              <w:fldChar w:fldCharType="end"/>
            </w:r>
          </w:hyperlink>
        </w:p>
        <w:p w14:paraId="15B3D9D2" w14:textId="5A3A0CA1" w:rsidR="00C47152" w:rsidRDefault="009530F3">
          <w:pPr>
            <w:pStyle w:val="Obsah1"/>
            <w:tabs>
              <w:tab w:val="left" w:pos="660"/>
              <w:tab w:val="right" w:leader="dot" w:pos="9062"/>
            </w:tabs>
            <w:rPr>
              <w:rFonts w:eastAsiaTheme="minorEastAsia"/>
              <w:noProof/>
              <w:lang w:eastAsia="cs-CZ"/>
            </w:rPr>
          </w:pPr>
          <w:hyperlink w:anchor="_Toc523815771" w:history="1">
            <w:r w:rsidR="00C47152" w:rsidRPr="00D44AFE">
              <w:rPr>
                <w:rStyle w:val="Hypertextovodkaz"/>
                <w:caps/>
                <w:noProof/>
              </w:rPr>
              <w:t>13.</w:t>
            </w:r>
            <w:r w:rsidR="00C47152">
              <w:rPr>
                <w:rFonts w:eastAsiaTheme="minorEastAsia"/>
                <w:noProof/>
                <w:lang w:eastAsia="cs-CZ"/>
              </w:rPr>
              <w:tab/>
            </w:r>
            <w:r w:rsidR="00C47152" w:rsidRPr="00D44AFE">
              <w:rPr>
                <w:rStyle w:val="Hypertextovodkaz"/>
                <w:caps/>
                <w:noProof/>
              </w:rPr>
              <w:t>Závěrečné hodnocení udržitelnosti projektu</w:t>
            </w:r>
            <w:r w:rsidR="00C47152">
              <w:rPr>
                <w:noProof/>
                <w:webHidden/>
              </w:rPr>
              <w:tab/>
            </w:r>
            <w:r w:rsidR="00C47152">
              <w:rPr>
                <w:noProof/>
                <w:webHidden/>
              </w:rPr>
              <w:fldChar w:fldCharType="begin"/>
            </w:r>
            <w:r w:rsidR="00C47152">
              <w:rPr>
                <w:noProof/>
                <w:webHidden/>
              </w:rPr>
              <w:instrText xml:space="preserve"> PAGEREF _Toc523815771 \h </w:instrText>
            </w:r>
            <w:r w:rsidR="00C47152">
              <w:rPr>
                <w:noProof/>
                <w:webHidden/>
              </w:rPr>
            </w:r>
            <w:r w:rsidR="00C47152">
              <w:rPr>
                <w:noProof/>
                <w:webHidden/>
              </w:rPr>
              <w:fldChar w:fldCharType="separate"/>
            </w:r>
            <w:r w:rsidR="00C47152">
              <w:rPr>
                <w:noProof/>
                <w:webHidden/>
              </w:rPr>
              <w:t>14</w:t>
            </w:r>
            <w:r w:rsidR="00C47152">
              <w:rPr>
                <w:noProof/>
                <w:webHidden/>
              </w:rPr>
              <w:fldChar w:fldCharType="end"/>
            </w:r>
          </w:hyperlink>
        </w:p>
        <w:p w14:paraId="2FB81B11" w14:textId="5E9D9C30" w:rsidR="00C47152" w:rsidRDefault="009530F3">
          <w:pPr>
            <w:pStyle w:val="Obsah1"/>
            <w:tabs>
              <w:tab w:val="left" w:pos="660"/>
              <w:tab w:val="right" w:leader="dot" w:pos="9062"/>
            </w:tabs>
            <w:rPr>
              <w:rFonts w:eastAsiaTheme="minorEastAsia"/>
              <w:noProof/>
              <w:lang w:eastAsia="cs-CZ"/>
            </w:rPr>
          </w:pPr>
          <w:hyperlink w:anchor="_Toc523815772" w:history="1">
            <w:r w:rsidR="00C47152" w:rsidRPr="00D44AFE">
              <w:rPr>
                <w:rStyle w:val="Hypertextovodkaz"/>
                <w:caps/>
                <w:noProof/>
              </w:rPr>
              <w:t>14.</w:t>
            </w:r>
            <w:r w:rsidR="00C47152">
              <w:rPr>
                <w:rFonts w:eastAsiaTheme="minorEastAsia"/>
                <w:noProof/>
                <w:lang w:eastAsia="cs-CZ"/>
              </w:rPr>
              <w:tab/>
            </w:r>
            <w:r w:rsidR="00C47152" w:rsidRPr="00D44AFE">
              <w:rPr>
                <w:rStyle w:val="Hypertextovodkaz"/>
                <w:caps/>
                <w:noProof/>
              </w:rPr>
              <w:t>stavební řízení</w:t>
            </w:r>
            <w:r w:rsidR="00C47152">
              <w:rPr>
                <w:noProof/>
                <w:webHidden/>
              </w:rPr>
              <w:tab/>
            </w:r>
            <w:r w:rsidR="00C47152">
              <w:rPr>
                <w:noProof/>
                <w:webHidden/>
              </w:rPr>
              <w:fldChar w:fldCharType="begin"/>
            </w:r>
            <w:r w:rsidR="00C47152">
              <w:rPr>
                <w:noProof/>
                <w:webHidden/>
              </w:rPr>
              <w:instrText xml:space="preserve"> PAGEREF _Toc523815772 \h </w:instrText>
            </w:r>
            <w:r w:rsidR="00C47152">
              <w:rPr>
                <w:noProof/>
                <w:webHidden/>
              </w:rPr>
            </w:r>
            <w:r w:rsidR="00C47152">
              <w:rPr>
                <w:noProof/>
                <w:webHidden/>
              </w:rPr>
              <w:fldChar w:fldCharType="separate"/>
            </w:r>
            <w:r w:rsidR="00C47152">
              <w:rPr>
                <w:noProof/>
                <w:webHidden/>
              </w:rPr>
              <w:t>14</w:t>
            </w:r>
            <w:r w:rsidR="00C47152">
              <w:rPr>
                <w:noProof/>
                <w:webHidden/>
              </w:rPr>
              <w:fldChar w:fldCharType="end"/>
            </w:r>
          </w:hyperlink>
        </w:p>
        <w:p w14:paraId="74CF572F" w14:textId="6B11CBD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Default="00F02008" w:rsidP="008A3E67">
      <w:pPr>
        <w:pStyle w:val="Nadpis1"/>
        <w:numPr>
          <w:ilvl w:val="0"/>
          <w:numId w:val="14"/>
        </w:numPr>
        <w:jc w:val="both"/>
        <w:rPr>
          <w:caps/>
        </w:rPr>
      </w:pPr>
      <w:bookmarkStart w:id="2" w:name="_Toc458199398"/>
      <w:bookmarkStart w:id="3" w:name="_Toc445462689"/>
      <w:bookmarkStart w:id="4" w:name="_Toc523815757"/>
      <w:bookmarkEnd w:id="2"/>
      <w:r w:rsidRPr="004A323F">
        <w:rPr>
          <w:caps/>
        </w:rPr>
        <w:lastRenderedPageBreak/>
        <w:t>ÚVODNÍ INFORMACE</w:t>
      </w:r>
      <w:bookmarkEnd w:id="3"/>
      <w:bookmarkEnd w:id="4"/>
      <w:r w:rsidR="005E7F63">
        <w:rPr>
          <w:caps/>
        </w:rPr>
        <w:t xml:space="preserve"> </w:t>
      </w:r>
    </w:p>
    <w:tbl>
      <w:tblPr>
        <w:tblStyle w:val="Mkatabulky"/>
        <w:tblW w:w="5000" w:type="pct"/>
        <w:tblLook w:val="04A0" w:firstRow="1" w:lastRow="0" w:firstColumn="1" w:lastColumn="0" w:noHBand="0" w:noVBand="1"/>
      </w:tblPr>
      <w:tblGrid>
        <w:gridCol w:w="3563"/>
        <w:gridCol w:w="5499"/>
      </w:tblGrid>
      <w:tr w:rsidR="008633B9" w14:paraId="7C08ACF3" w14:textId="77777777" w:rsidTr="00CE7188">
        <w:trPr>
          <w:trHeight w:val="601"/>
        </w:trPr>
        <w:tc>
          <w:tcPr>
            <w:tcW w:w="1966" w:type="pct"/>
            <w:vAlign w:val="center"/>
          </w:tcPr>
          <w:p w14:paraId="5DF6855F" w14:textId="30ADD672" w:rsidR="008633B9" w:rsidRDefault="008633B9" w:rsidP="00CE7188">
            <w:pPr>
              <w:tabs>
                <w:tab w:val="left" w:pos="0"/>
              </w:tabs>
            </w:pPr>
            <w:r>
              <w:t>Název projektu</w:t>
            </w:r>
          </w:p>
        </w:tc>
        <w:tc>
          <w:tcPr>
            <w:tcW w:w="3034" w:type="pct"/>
            <w:vAlign w:val="center"/>
          </w:tcPr>
          <w:p w14:paraId="55676E8B" w14:textId="77777777" w:rsidR="008633B9" w:rsidRDefault="008633B9" w:rsidP="00CE7188"/>
        </w:tc>
      </w:tr>
      <w:tr w:rsidR="008633B9" w14:paraId="59DE20C9" w14:textId="77777777" w:rsidTr="00CE7188">
        <w:trPr>
          <w:trHeight w:val="601"/>
        </w:trPr>
        <w:tc>
          <w:tcPr>
            <w:tcW w:w="1966" w:type="pct"/>
            <w:vAlign w:val="center"/>
          </w:tcPr>
          <w:p w14:paraId="3D8B7E62" w14:textId="6C136DA0" w:rsidR="008633B9" w:rsidRDefault="008633B9" w:rsidP="00CE7188">
            <w:pPr>
              <w:tabs>
                <w:tab w:val="left" w:pos="0"/>
              </w:tabs>
            </w:pPr>
            <w:proofErr w:type="spellStart"/>
            <w:r>
              <w:t>Hash</w:t>
            </w:r>
            <w:proofErr w:type="spellEnd"/>
            <w:r>
              <w:t xml:space="preserve"> kód projektu</w:t>
            </w:r>
          </w:p>
        </w:tc>
        <w:tc>
          <w:tcPr>
            <w:tcW w:w="3034" w:type="pct"/>
            <w:vAlign w:val="center"/>
          </w:tcPr>
          <w:p w14:paraId="2B7C47E0" w14:textId="77777777" w:rsidR="008633B9" w:rsidRDefault="008633B9" w:rsidP="00CE7188"/>
        </w:tc>
      </w:tr>
      <w:tr w:rsidR="007C6033" w14:paraId="7230A87C" w14:textId="77777777" w:rsidTr="00CE7188">
        <w:trPr>
          <w:trHeight w:val="601"/>
        </w:trPr>
        <w:tc>
          <w:tcPr>
            <w:tcW w:w="1966" w:type="pct"/>
            <w:vAlign w:val="center"/>
          </w:tcPr>
          <w:p w14:paraId="0DD215B6" w14:textId="5BE8F290" w:rsidR="008633B9" w:rsidRDefault="007C6033" w:rsidP="00CE7188">
            <w:pPr>
              <w:tabs>
                <w:tab w:val="left" w:pos="0"/>
              </w:tabs>
            </w:pPr>
            <w:r>
              <w:t>Obchodní jméno</w:t>
            </w:r>
            <w:r w:rsidR="008633B9">
              <w:t>/název</w:t>
            </w:r>
            <w:r>
              <w:t xml:space="preserve"> </w:t>
            </w:r>
          </w:p>
          <w:p w14:paraId="5E6F0164" w14:textId="0D0799D7" w:rsidR="008633B9" w:rsidRDefault="008633B9" w:rsidP="00CE7188">
            <w:pPr>
              <w:tabs>
                <w:tab w:val="left" w:pos="0"/>
              </w:tabs>
            </w:pPr>
            <w:r>
              <w:t>S</w:t>
            </w:r>
            <w:r w:rsidR="007C6033">
              <w:t>ídlo</w:t>
            </w:r>
            <w:r>
              <w:t>/adresa</w:t>
            </w:r>
          </w:p>
          <w:p w14:paraId="262CE673" w14:textId="77777777" w:rsidR="007C0AE2" w:rsidRDefault="007C6033" w:rsidP="008633B9">
            <w:pPr>
              <w:tabs>
                <w:tab w:val="left" w:pos="0"/>
              </w:tabs>
            </w:pPr>
            <w:r>
              <w:t xml:space="preserve">IČ a DIČ </w:t>
            </w:r>
          </w:p>
          <w:p w14:paraId="1161A10C" w14:textId="2CAB4383" w:rsidR="007C6033" w:rsidRDefault="007C6033" w:rsidP="008633B9">
            <w:pPr>
              <w:tabs>
                <w:tab w:val="left" w:pos="0"/>
              </w:tabs>
            </w:pPr>
            <w:r>
              <w:t xml:space="preserve">zpracovatele </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7F1B7322" w14:textId="77777777" w:rsidR="007C0AE2" w:rsidRDefault="007C6033" w:rsidP="00CE7188">
            <w:pPr>
              <w:tabs>
                <w:tab w:val="left" w:pos="0"/>
              </w:tabs>
            </w:pPr>
            <w:r>
              <w:t xml:space="preserve">Členové zpracovatelského týmu, </w:t>
            </w:r>
          </w:p>
          <w:p w14:paraId="4FBC8FFC" w14:textId="7598B9C3" w:rsidR="007C6033" w:rsidRDefault="007C6033" w:rsidP="00CE7188">
            <w:pPr>
              <w:tabs>
                <w:tab w:val="left" w:pos="0"/>
              </w:tabs>
            </w:pPr>
            <w:r>
              <w:t>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730873FF" w14:textId="6D5DCF05" w:rsidR="00AF4CCA" w:rsidRPr="004A323F" w:rsidRDefault="008633B9" w:rsidP="00C47152">
      <w:pPr>
        <w:pStyle w:val="Nadpis1"/>
        <w:numPr>
          <w:ilvl w:val="0"/>
          <w:numId w:val="14"/>
        </w:numPr>
        <w:spacing w:before="240"/>
        <w:ind w:left="714" w:hanging="357"/>
        <w:jc w:val="both"/>
        <w:rPr>
          <w:caps/>
        </w:rPr>
      </w:pPr>
      <w:bookmarkStart w:id="5" w:name="_Toc514656041"/>
      <w:bookmarkStart w:id="6" w:name="_Toc514656042"/>
      <w:bookmarkStart w:id="7" w:name="_Toc514656058"/>
      <w:bookmarkStart w:id="8" w:name="_Toc445217471"/>
      <w:bookmarkStart w:id="9" w:name="_Toc445217472"/>
      <w:bookmarkStart w:id="10" w:name="_Toc445217473"/>
      <w:bookmarkStart w:id="11" w:name="_Toc445462691"/>
      <w:bookmarkStart w:id="12" w:name="_Toc523815758"/>
      <w:bookmarkEnd w:id="5"/>
      <w:bookmarkEnd w:id="6"/>
      <w:bookmarkEnd w:id="7"/>
      <w:bookmarkEnd w:id="8"/>
      <w:bookmarkEnd w:id="9"/>
      <w:bookmarkEnd w:id="10"/>
      <w:r>
        <w:rPr>
          <w:caps/>
        </w:rPr>
        <w:t>Podrobný popis projektu</w:t>
      </w:r>
      <w:bookmarkEnd w:id="11"/>
      <w:bookmarkEnd w:id="12"/>
    </w:p>
    <w:p w14:paraId="2656E6FD" w14:textId="136ACB84" w:rsidR="00AF4CCA" w:rsidRDefault="00AF4CCA" w:rsidP="00AF4CCA">
      <w:pPr>
        <w:pStyle w:val="Odstavecseseznamem"/>
        <w:numPr>
          <w:ilvl w:val="0"/>
          <w:numId w:val="4"/>
        </w:numPr>
        <w:jc w:val="both"/>
      </w:pPr>
      <w:r>
        <w:t>Místo realizace projektu</w:t>
      </w:r>
      <w:r w:rsidR="008633B9">
        <w:t xml:space="preserve"> (přesná adresa)</w:t>
      </w:r>
      <w:r>
        <w:t xml:space="preserve">. </w:t>
      </w:r>
    </w:p>
    <w:p w14:paraId="6EE83A5E" w14:textId="6A742C63" w:rsidR="00AF4CCA" w:rsidRDefault="00AF4CCA" w:rsidP="00AF4CCA">
      <w:pPr>
        <w:pStyle w:val="Odstavecseseznamem"/>
        <w:numPr>
          <w:ilvl w:val="0"/>
          <w:numId w:val="4"/>
        </w:numPr>
        <w:jc w:val="both"/>
      </w:pPr>
      <w:r>
        <w:t>Popis cílových skupin projektu</w:t>
      </w:r>
      <w:r w:rsidR="001A045F" w:rsidRPr="001A045F">
        <w:t xml:space="preserve"> </w:t>
      </w:r>
      <w:r w:rsidR="001A045F">
        <w:t>a identifikace dopadů a přínosů projektu na cílové skupiny</w:t>
      </w:r>
      <w:r>
        <w:t>.</w:t>
      </w:r>
    </w:p>
    <w:p w14:paraId="2464346C" w14:textId="5F3E4B54" w:rsidR="00153B5F" w:rsidRDefault="00AF4CCA" w:rsidP="00937344">
      <w:pPr>
        <w:pStyle w:val="Odstavecseseznamem"/>
        <w:numPr>
          <w:ilvl w:val="0"/>
          <w:numId w:val="4"/>
        </w:numPr>
        <w:jc w:val="both"/>
      </w:pPr>
      <w:r>
        <w:t xml:space="preserve">Popis cílů a výsledků projektu a jejich vztahu k naplňování specifického cíle </w:t>
      </w:r>
      <w:r w:rsidR="00C47152">
        <w:t>3.1 IROP</w:t>
      </w:r>
      <w:r w:rsidR="00D86467">
        <w:t>.</w:t>
      </w:r>
    </w:p>
    <w:p w14:paraId="2511BCE6" w14:textId="0B3CE70D" w:rsidR="00D86467" w:rsidRDefault="00D86467" w:rsidP="00937344">
      <w:pPr>
        <w:pStyle w:val="Odstavecseseznamem"/>
        <w:numPr>
          <w:ilvl w:val="0"/>
          <w:numId w:val="4"/>
        </w:numPr>
        <w:jc w:val="both"/>
      </w:pPr>
      <w:r>
        <w:t>Plánované a probíhající investiční akce</w:t>
      </w:r>
    </w:p>
    <w:p w14:paraId="486D9B1A" w14:textId="333BD5EC" w:rsidR="00153B5F" w:rsidRPr="005B64B6" w:rsidRDefault="00153B5F" w:rsidP="00153B5F">
      <w:pPr>
        <w:pStyle w:val="Odstavecseseznamem"/>
        <w:numPr>
          <w:ilvl w:val="0"/>
          <w:numId w:val="4"/>
        </w:numPr>
        <w:jc w:val="both"/>
      </w:pPr>
      <w:r>
        <w:t>Definice oblastí, které bude projekt řešit</w:t>
      </w:r>
      <w:r w:rsidRPr="005B64B6">
        <w:t xml:space="preserve"> a z jakého důvodu </w:t>
      </w:r>
      <w:r>
        <w:t xml:space="preserve">je </w:t>
      </w:r>
      <w:r w:rsidRPr="005B64B6">
        <w:t>t</w:t>
      </w:r>
      <w:r>
        <w:t>a</w:t>
      </w:r>
      <w:r w:rsidRPr="005B64B6">
        <w:t>to problematik</w:t>
      </w:r>
      <w:r>
        <w:t xml:space="preserve">a považována za prioritní. </w:t>
      </w:r>
      <w:r w:rsidRPr="004F23ED">
        <w:t>Provázání tohoto zdůvodnění s cílem projektu.</w:t>
      </w:r>
    </w:p>
    <w:p w14:paraId="5D8E7AF6" w14:textId="4D139DA0" w:rsidR="00153B5F" w:rsidRDefault="00153B5F" w:rsidP="00937344">
      <w:pPr>
        <w:pStyle w:val="Odstavecseseznamem"/>
        <w:numPr>
          <w:ilvl w:val="0"/>
          <w:numId w:val="4"/>
        </w:numPr>
      </w:pPr>
      <w:r>
        <w:t xml:space="preserve">Vazba cílů a projektem řešených oblastí na Integrovanou </w:t>
      </w:r>
      <w:r w:rsidRPr="003B6A39">
        <w:t xml:space="preserve">strategii podpory kultury </w:t>
      </w:r>
      <w:r>
        <w:t xml:space="preserve">do roku 2020. </w:t>
      </w:r>
    </w:p>
    <w:p w14:paraId="02B7287A" w14:textId="1B07B606" w:rsidR="00707D54" w:rsidRDefault="00153B5F" w:rsidP="00C47152">
      <w:pPr>
        <w:pStyle w:val="Odstavecseseznamem"/>
        <w:numPr>
          <w:ilvl w:val="0"/>
          <w:numId w:val="4"/>
        </w:numPr>
        <w:jc w:val="both"/>
      </w:pPr>
      <w:r>
        <w:t xml:space="preserve">Další </w:t>
      </w:r>
      <w:r w:rsidRPr="005B64B6">
        <w:t>zdroj</w:t>
      </w:r>
      <w:r>
        <w:t>e</w:t>
      </w:r>
      <w:r w:rsidRPr="005B64B6">
        <w:t xml:space="preserve"> (dokument</w:t>
      </w:r>
      <w:r>
        <w:t>y</w:t>
      </w:r>
      <w:r w:rsidRPr="005B64B6">
        <w:t xml:space="preserve"> či analýz</w:t>
      </w:r>
      <w:r>
        <w:t xml:space="preserve">y), ve kterých je doložena potřebnost projektu. </w:t>
      </w:r>
    </w:p>
    <w:p w14:paraId="4DC5D3BC" w14:textId="1DA2A6D9" w:rsidR="000554FF" w:rsidRDefault="00AF4CCA" w:rsidP="00811083">
      <w:pPr>
        <w:pStyle w:val="Odstavecseseznamem"/>
        <w:numPr>
          <w:ilvl w:val="0"/>
          <w:numId w:val="4"/>
        </w:numPr>
        <w:jc w:val="both"/>
      </w:pPr>
      <w:r>
        <w:t>Pokud je to relevantní, i</w:t>
      </w:r>
      <w:r w:rsidR="000554FF">
        <w:t>dentifikace nemovitostí, dotčených realizací projektu</w:t>
      </w:r>
      <w:r w:rsidR="00DE2E66">
        <w:t xml:space="preserve"> (u </w:t>
      </w:r>
      <w:r w:rsidR="00153B5F">
        <w:t xml:space="preserve">aktivity </w:t>
      </w:r>
      <w:r w:rsidR="00DE2E66" w:rsidRPr="004A41D9">
        <w:rPr>
          <w:b/>
        </w:rPr>
        <w:t>Památ</w:t>
      </w:r>
      <w:r w:rsidR="00153B5F">
        <w:rPr>
          <w:b/>
        </w:rPr>
        <w:t>ky</w:t>
      </w:r>
      <w:r w:rsidR="00DE2E66">
        <w:t xml:space="preserve"> - příp. vysvětlení rozdílných parcelních čísel).</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31747B51" w:rsidR="007A697C" w:rsidRDefault="00F33CAB" w:rsidP="007A697C">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66BC4006" w14:textId="77777777" w:rsidR="00153B5F"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153B5F">
        <w:t>,</w:t>
      </w:r>
    </w:p>
    <w:p w14:paraId="389B9829" w14:textId="2561E18A" w:rsidR="00213558" w:rsidRDefault="00153B5F" w:rsidP="008A3E67">
      <w:pPr>
        <w:pStyle w:val="Odstavecseseznamem"/>
        <w:numPr>
          <w:ilvl w:val="1"/>
          <w:numId w:val="4"/>
        </w:numPr>
        <w:jc w:val="both"/>
      </w:pPr>
      <w:r>
        <w:t>konečný stav po realizaci projektu</w:t>
      </w:r>
      <w:r w:rsidR="00A72C9F">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BA6F624" w:rsidR="00632B48" w:rsidRDefault="006C1818" w:rsidP="00CD4C48">
      <w:pPr>
        <w:pStyle w:val="Odstavecseseznamem"/>
        <w:numPr>
          <w:ilvl w:val="1"/>
          <w:numId w:val="4"/>
        </w:numPr>
      </w:pPr>
      <w:r w:rsidRPr="006C1818">
        <w:t>hlavní termíny zahájení a ukončení realizace projektu.</w:t>
      </w:r>
      <w:r w:rsidR="00F33CAB">
        <w:t xml:space="preserve"> </w:t>
      </w:r>
    </w:p>
    <w:p w14:paraId="169D79F1" w14:textId="77777777" w:rsidR="00153B5F" w:rsidRPr="00425D55" w:rsidRDefault="00153B5F" w:rsidP="00153B5F">
      <w:pPr>
        <w:pStyle w:val="Odstavecseseznamem"/>
        <w:numPr>
          <w:ilvl w:val="0"/>
          <w:numId w:val="4"/>
        </w:numPr>
        <w:jc w:val="both"/>
      </w:pPr>
      <w:r>
        <w:t xml:space="preserve">U aktivity </w:t>
      </w:r>
      <w:r w:rsidRPr="00425D55">
        <w:rPr>
          <w:b/>
        </w:rPr>
        <w:t>Památky:</w:t>
      </w:r>
    </w:p>
    <w:p w14:paraId="082A30CD" w14:textId="47A503BD" w:rsidR="00153B5F" w:rsidRDefault="00153B5F" w:rsidP="00153B5F">
      <w:pPr>
        <w:pStyle w:val="Odstavecseseznamem"/>
        <w:numPr>
          <w:ilvl w:val="1"/>
          <w:numId w:val="4"/>
        </w:numPr>
        <w:jc w:val="both"/>
      </w:pPr>
      <w:r>
        <w:t xml:space="preserve">Popis obnovy parků a zahrad u památek (je-li </w:t>
      </w:r>
      <w:r w:rsidR="00C47152">
        <w:t>relevantní</w:t>
      </w:r>
      <w:r>
        <w:t>).</w:t>
      </w:r>
    </w:p>
    <w:p w14:paraId="559EE431" w14:textId="77777777" w:rsidR="00153B5F" w:rsidRDefault="00153B5F" w:rsidP="00153B5F">
      <w:pPr>
        <w:pStyle w:val="Odstavecseseznamem"/>
        <w:numPr>
          <w:ilvl w:val="1"/>
          <w:numId w:val="4"/>
        </w:numPr>
        <w:jc w:val="both"/>
      </w:pPr>
      <w:r>
        <w:t>Popis činnosti žadatele v oblasti o</w:t>
      </w:r>
      <w:r w:rsidRPr="00753069">
        <w:t>chrany kulturního dědictví a péče o něj</w:t>
      </w:r>
      <w:r>
        <w:t xml:space="preserve"> (je-li relevantní).</w:t>
      </w:r>
      <w:r w:rsidRPr="00153B5F">
        <w:t xml:space="preserve"> </w:t>
      </w:r>
    </w:p>
    <w:p w14:paraId="3F9507C1" w14:textId="77777777" w:rsidR="0092054D" w:rsidRDefault="0092054D" w:rsidP="0092054D">
      <w:pPr>
        <w:pStyle w:val="Odstavecseseznamem"/>
        <w:numPr>
          <w:ilvl w:val="0"/>
          <w:numId w:val="4"/>
        </w:numPr>
        <w:jc w:val="both"/>
      </w:pPr>
      <w:r>
        <w:t xml:space="preserve">U aktivity </w:t>
      </w:r>
      <w:r w:rsidRPr="001B78FD">
        <w:rPr>
          <w:b/>
        </w:rPr>
        <w:t>Muzea</w:t>
      </w:r>
      <w:r>
        <w:t xml:space="preserve"> a </w:t>
      </w:r>
      <w:r w:rsidRPr="001B78FD">
        <w:rPr>
          <w:b/>
        </w:rPr>
        <w:t>Knihovny</w:t>
      </w:r>
      <w:r>
        <w:t>:</w:t>
      </w:r>
      <w:r w:rsidRPr="0092054D">
        <w:t xml:space="preserve"> </w:t>
      </w:r>
    </w:p>
    <w:p w14:paraId="7D29B4E0" w14:textId="53575812" w:rsidR="0092054D" w:rsidRDefault="0092054D" w:rsidP="001B78FD">
      <w:pPr>
        <w:pStyle w:val="Odstavecseseznamem"/>
        <w:numPr>
          <w:ilvl w:val="1"/>
          <w:numId w:val="4"/>
        </w:numPr>
        <w:jc w:val="both"/>
      </w:pPr>
      <w:r>
        <w:t>Popis řešení zabezpečení knihovního nebo sbírkového fondu nebo jeho částí.</w:t>
      </w:r>
    </w:p>
    <w:p w14:paraId="6C88CC9F" w14:textId="1D26C7BB" w:rsidR="0092054D" w:rsidRDefault="0092054D" w:rsidP="001B78FD">
      <w:pPr>
        <w:pStyle w:val="Odstavecseseznamem"/>
        <w:numPr>
          <w:ilvl w:val="1"/>
          <w:numId w:val="4"/>
        </w:numPr>
        <w:jc w:val="both"/>
      </w:pPr>
      <w:r>
        <w:t>Popis podmínek uchování a zpřístupnění knihovního fondu nebo prezentace sbírkových předmětů vzhledem k jejich charakteru.</w:t>
      </w:r>
    </w:p>
    <w:p w14:paraId="17831AB1" w14:textId="6736D478" w:rsidR="007C45FF" w:rsidRPr="00C47152" w:rsidRDefault="007C45FF" w:rsidP="00C47152">
      <w:pPr>
        <w:pStyle w:val="Odstavecseseznamem"/>
        <w:numPr>
          <w:ilvl w:val="0"/>
          <w:numId w:val="4"/>
        </w:numPr>
        <w:jc w:val="both"/>
      </w:pPr>
      <w:bookmarkStart w:id="13" w:name="_Toc514656060"/>
      <w:r w:rsidRPr="00C47152">
        <w:t xml:space="preserve">Charakteristika </w:t>
      </w:r>
      <w:r w:rsidR="007C0AE2">
        <w:t>muzea</w:t>
      </w:r>
      <w:r w:rsidRPr="00C47152">
        <w:t xml:space="preserve"> – </w:t>
      </w:r>
      <w:r w:rsidRPr="007A7E1B">
        <w:t xml:space="preserve">pouze pro aktivitu </w:t>
      </w:r>
      <w:r w:rsidR="007C0AE2" w:rsidRPr="00C47152">
        <w:rPr>
          <w:b/>
        </w:rPr>
        <w:t>M</w:t>
      </w:r>
      <w:r w:rsidRPr="00C47152">
        <w:rPr>
          <w:b/>
        </w:rPr>
        <w:t>uzea</w:t>
      </w:r>
      <w:bookmarkEnd w:id="13"/>
    </w:p>
    <w:p w14:paraId="1BA3C1F5" w14:textId="1125F123" w:rsidR="007C45FF" w:rsidRPr="000246F6" w:rsidRDefault="007C45FF" w:rsidP="00C47152">
      <w:pPr>
        <w:pStyle w:val="Odstavecseseznamem"/>
        <w:numPr>
          <w:ilvl w:val="1"/>
          <w:numId w:val="4"/>
        </w:numPr>
        <w:jc w:val="both"/>
      </w:pPr>
      <w:r w:rsidRPr="000246F6">
        <w:t xml:space="preserve">Data za návštěvnost muzea, které je předmětem projektu, za léta </w:t>
      </w:r>
      <w:r w:rsidRPr="00CA4DB3">
        <w:t>201</w:t>
      </w:r>
      <w:r>
        <w:t>4</w:t>
      </w:r>
      <w:r w:rsidRPr="00CA4DB3">
        <w:t>, 201</w:t>
      </w:r>
      <w:r>
        <w:t>5</w:t>
      </w:r>
      <w:r w:rsidRPr="00CA4DB3">
        <w:t xml:space="preserve"> a 201</w:t>
      </w:r>
      <w:r>
        <w:t>6</w:t>
      </w:r>
      <w:r w:rsidR="00E122B6">
        <w:rPr>
          <w:rStyle w:val="Znakapoznpodarou"/>
        </w:rPr>
        <w:footnoteReference w:id="2"/>
      </w:r>
      <w:r w:rsidR="00AF5D35">
        <w:t>.</w:t>
      </w:r>
      <w:r w:rsidRPr="000246F6">
        <w:t xml:space="preserve"> Výpočet ročního průměru návštěvnosti za tyto tři roky.</w:t>
      </w:r>
    </w:p>
    <w:p w14:paraId="245C9A62" w14:textId="7770979C" w:rsidR="00047F89" w:rsidRDefault="007C45FF" w:rsidP="00047F89">
      <w:pPr>
        <w:pStyle w:val="Odstavecseseznamem"/>
        <w:numPr>
          <w:ilvl w:val="1"/>
          <w:numId w:val="4"/>
        </w:numPr>
        <w:jc w:val="both"/>
      </w:pPr>
      <w:r w:rsidRPr="000246F6">
        <w:t>Informace o skutečnosti, zda muzeum spravuje sbírku dle zákona č.</w:t>
      </w:r>
      <w:r>
        <w:t xml:space="preserve"> </w:t>
      </w:r>
      <w:r w:rsidRPr="000246F6">
        <w:t>122/2000 Sb., o</w:t>
      </w:r>
      <w:r w:rsidR="007C0AE2">
        <w:t> </w:t>
      </w:r>
      <w:r w:rsidRPr="000246F6">
        <w:t>ochraně sbírek muzejní povahy a o změně některých dalších zákonů, ve znění pozdějších předpisů.</w:t>
      </w:r>
    </w:p>
    <w:p w14:paraId="357543D1" w14:textId="0CC9A913" w:rsidR="00047F89" w:rsidRPr="00CF2544" w:rsidRDefault="00047F89" w:rsidP="00047F89">
      <w:pPr>
        <w:pStyle w:val="Odstavecseseznamem"/>
        <w:numPr>
          <w:ilvl w:val="0"/>
          <w:numId w:val="4"/>
        </w:numPr>
        <w:jc w:val="both"/>
        <w:rPr>
          <w:rStyle w:val="Hypertextovodkaz"/>
          <w:rFonts w:cstheme="minorHAnsi"/>
          <w:color w:val="auto"/>
          <w:highlight w:val="yellow"/>
          <w:u w:val="none"/>
        </w:rPr>
      </w:pPr>
      <w:r w:rsidRPr="004C2C64">
        <w:rPr>
          <w:rFonts w:cstheme="minorHAnsi"/>
          <w:highlight w:val="yellow"/>
          <w:lang w:eastAsia="cs-CZ"/>
        </w:rPr>
        <w:t>Žadatel uvede</w:t>
      </w:r>
      <w:r>
        <w:rPr>
          <w:rFonts w:cstheme="minorHAnsi"/>
          <w:highlight w:val="yellow"/>
          <w:lang w:eastAsia="cs-CZ"/>
        </w:rPr>
        <w:t xml:space="preserve"> </w:t>
      </w:r>
      <w:r w:rsidRPr="004C2C64">
        <w:rPr>
          <w:rFonts w:cstheme="minorHAnsi"/>
          <w:highlight w:val="yellow"/>
          <w:lang w:eastAsia="cs-CZ"/>
        </w:rPr>
        <w:t xml:space="preserve">údaje o počtu obyvatel na svém území, dle aktuálních statistických údajů uvedených na webových stránkách Českého statistického úřadu „Počet obyvatel v obcích – k 1. 1. 2018“ </w:t>
      </w:r>
      <w:hyperlink r:id="rId8" w:history="1">
        <w:r w:rsidR="00DE3382" w:rsidRPr="00C56244">
          <w:rPr>
            <w:rStyle w:val="Hypertextovodkaz"/>
            <w:rFonts w:cstheme="minorHAnsi"/>
            <w:highlight w:val="yellow"/>
            <w:lang w:eastAsia="cs-CZ"/>
          </w:rPr>
          <w:t>https://www.czso.cz/csu/czso/pocet-obyvatel-v-obcich-see2a5tx8j</w:t>
        </w:r>
      </w:hyperlink>
    </w:p>
    <w:p w14:paraId="5CECAD69" w14:textId="2C2025ED" w:rsidR="002D470C" w:rsidRPr="002D470C" w:rsidRDefault="0016316C" w:rsidP="002D470C">
      <w:pPr>
        <w:pStyle w:val="Odstavecseseznamem"/>
        <w:numPr>
          <w:ilvl w:val="0"/>
          <w:numId w:val="4"/>
        </w:numPr>
        <w:jc w:val="both"/>
        <w:rPr>
          <w:rFonts w:cstheme="minorHAnsi"/>
          <w:highlight w:val="cyan"/>
        </w:rPr>
      </w:pPr>
      <w:r w:rsidRPr="009530F3">
        <w:rPr>
          <w:rStyle w:val="Hypertextovodkaz"/>
          <w:rFonts w:cstheme="minorHAnsi"/>
          <w:color w:val="auto"/>
          <w:highlight w:val="cyan"/>
          <w:u w:val="none"/>
          <w:lang w:eastAsia="cs-CZ"/>
        </w:rPr>
        <w:t xml:space="preserve">Aktivita </w:t>
      </w:r>
      <w:r w:rsidRPr="009530F3">
        <w:rPr>
          <w:rStyle w:val="Hypertextovodkaz"/>
          <w:rFonts w:cstheme="minorHAnsi"/>
          <w:b/>
          <w:color w:val="auto"/>
          <w:highlight w:val="cyan"/>
          <w:u w:val="none"/>
          <w:lang w:eastAsia="cs-CZ"/>
        </w:rPr>
        <w:t>Památky</w:t>
      </w:r>
      <w:r w:rsidRPr="009530F3">
        <w:rPr>
          <w:rStyle w:val="Hypertextovodkaz"/>
          <w:rFonts w:cstheme="minorHAnsi"/>
          <w:color w:val="auto"/>
          <w:highlight w:val="cyan"/>
          <w:u w:val="none"/>
          <w:lang w:eastAsia="cs-CZ"/>
        </w:rPr>
        <w:t xml:space="preserve"> – žadatel uvede otevírací dobu zpřístupnění „památky</w:t>
      </w:r>
      <w:ins w:id="14" w:author="IROP MAS Vladař" w:date="2019-03-01T12:25:00Z">
        <w:r w:rsidR="002D470C" w:rsidRPr="009530F3">
          <w:rPr>
            <w:rStyle w:val="Hypertextovodkaz"/>
            <w:rFonts w:cstheme="minorHAnsi"/>
            <w:color w:val="auto"/>
            <w:highlight w:val="cyan"/>
            <w:u w:val="none"/>
            <w:lang w:eastAsia="cs-CZ"/>
          </w:rPr>
          <w:t xml:space="preserve"> </w:t>
        </w:r>
        <w:r w:rsidR="002D470C" w:rsidRPr="009530F3">
          <w:rPr>
            <w:rStyle w:val="Hypertextovodkaz"/>
            <w:rFonts w:cstheme="minorHAnsi"/>
            <w:color w:val="auto"/>
            <w:highlight w:val="cyan"/>
            <w:u w:val="none"/>
            <w:lang w:eastAsia="cs-CZ"/>
            <w:rPrChange w:id="15" w:author="IROP MAS Vladař" w:date="2019-03-04T11:32:00Z">
              <w:rPr>
                <w:rStyle w:val="Hypertextovodkaz"/>
                <w:rFonts w:cstheme="minorHAnsi"/>
                <w:color w:val="FF0000"/>
                <w:highlight w:val="cyan"/>
                <w:u w:val="none"/>
                <w:lang w:eastAsia="cs-CZ"/>
              </w:rPr>
            </w:rPrChange>
          </w:rPr>
          <w:t>/ parku / zahrady</w:t>
        </w:r>
      </w:ins>
      <w:r w:rsidRPr="009530F3">
        <w:rPr>
          <w:rStyle w:val="Hypertextovodkaz"/>
          <w:rFonts w:cstheme="minorHAnsi"/>
          <w:color w:val="auto"/>
          <w:highlight w:val="cyan"/>
          <w:u w:val="none"/>
          <w:lang w:eastAsia="cs-CZ"/>
          <w:rPrChange w:id="16" w:author="IROP MAS Vladař" w:date="2019-03-04T11:32:00Z">
            <w:rPr>
              <w:rStyle w:val="Hypertextovodkaz"/>
              <w:rFonts w:cstheme="minorHAnsi"/>
              <w:color w:val="auto"/>
              <w:highlight w:val="cyan"/>
              <w:u w:val="none"/>
              <w:lang w:eastAsia="cs-CZ"/>
            </w:rPr>
          </w:rPrChange>
        </w:rPr>
        <w:t xml:space="preserve">“ </w:t>
      </w:r>
      <w:r w:rsidRPr="00170885">
        <w:rPr>
          <w:rStyle w:val="Hypertextovodkaz"/>
          <w:rFonts w:cstheme="minorHAnsi"/>
          <w:color w:val="auto"/>
          <w:highlight w:val="cyan"/>
          <w:u w:val="none"/>
          <w:lang w:eastAsia="cs-CZ"/>
        </w:rPr>
        <w:t>veřejnosti v intervalu hodiny / dny</w:t>
      </w:r>
    </w:p>
    <w:p w14:paraId="323FF1D8" w14:textId="77777777" w:rsidR="00AC2CB2" w:rsidRDefault="00AC2CB2" w:rsidP="00AC2CB2">
      <w:pPr>
        <w:pStyle w:val="Nadpis1"/>
        <w:numPr>
          <w:ilvl w:val="0"/>
          <w:numId w:val="14"/>
        </w:numPr>
        <w:ind w:left="470" w:hanging="357"/>
        <w:jc w:val="both"/>
        <w:rPr>
          <w:caps/>
        </w:rPr>
      </w:pPr>
      <w:bookmarkStart w:id="17" w:name="_Toc523815759"/>
      <w:r w:rsidRPr="004A323F">
        <w:rPr>
          <w:caps/>
        </w:rPr>
        <w:t>Připravenost projektu k</w:t>
      </w:r>
      <w:r>
        <w:rPr>
          <w:caps/>
        </w:rPr>
        <w:t> </w:t>
      </w:r>
      <w:r w:rsidRPr="004A323F">
        <w:rPr>
          <w:caps/>
        </w:rPr>
        <w:t>realizaci</w:t>
      </w:r>
      <w:bookmarkEnd w:id="17"/>
    </w:p>
    <w:p w14:paraId="5A2DAD08" w14:textId="77777777" w:rsidR="00AC2CB2" w:rsidRPr="00482EA1" w:rsidRDefault="00AC2CB2" w:rsidP="00AC2CB2">
      <w:pPr>
        <w:pStyle w:val="Odstavecseseznamem"/>
        <w:numPr>
          <w:ilvl w:val="0"/>
          <w:numId w:val="4"/>
        </w:numPr>
        <w:jc w:val="both"/>
      </w:pPr>
      <w:r w:rsidRPr="00482EA1">
        <w:t>Technická připravenost:</w:t>
      </w:r>
    </w:p>
    <w:p w14:paraId="2553E346" w14:textId="77777777" w:rsidR="00AC2CB2" w:rsidRPr="00482EA1" w:rsidRDefault="00AC2CB2" w:rsidP="00AC2CB2">
      <w:pPr>
        <w:pStyle w:val="Odstavecseseznamem"/>
        <w:numPr>
          <w:ilvl w:val="1"/>
          <w:numId w:val="4"/>
        </w:numPr>
        <w:jc w:val="both"/>
      </w:pPr>
      <w:r w:rsidRPr="00482EA1">
        <w:t>majetkoprávní vztahy,</w:t>
      </w:r>
    </w:p>
    <w:p w14:paraId="1E42C654" w14:textId="77777777" w:rsidR="00AC2CB2" w:rsidRPr="00482EA1" w:rsidRDefault="00AC2CB2" w:rsidP="00AC2CB2">
      <w:pPr>
        <w:pStyle w:val="Odstavecseseznamem"/>
        <w:numPr>
          <w:ilvl w:val="1"/>
          <w:numId w:val="4"/>
        </w:numPr>
        <w:jc w:val="both"/>
      </w:pPr>
      <w:r w:rsidRPr="00482EA1">
        <w:t>připravenost projektové dokumentace,</w:t>
      </w:r>
    </w:p>
    <w:p w14:paraId="02BF4C73" w14:textId="77777777" w:rsidR="00AC2CB2" w:rsidRPr="00482EA1" w:rsidRDefault="00AC2CB2" w:rsidP="00AC2CB2">
      <w:pPr>
        <w:pStyle w:val="Odstavecseseznamem"/>
        <w:numPr>
          <w:ilvl w:val="1"/>
          <w:numId w:val="4"/>
        </w:numPr>
        <w:jc w:val="both"/>
      </w:pPr>
      <w:r w:rsidRPr="00482EA1">
        <w:t xml:space="preserve">připravenost dokumentace k zadávacím a výběrovým řízením, </w:t>
      </w:r>
    </w:p>
    <w:p w14:paraId="7FE499A3" w14:textId="77777777" w:rsidR="00AC2CB2" w:rsidRPr="00482EA1" w:rsidRDefault="00AC2CB2" w:rsidP="00AC2CB2">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7FE6F574" w14:textId="77777777" w:rsidR="00AC2CB2" w:rsidRPr="00482EA1" w:rsidRDefault="00AC2CB2" w:rsidP="00AC2CB2">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5A6361FE" w14:textId="77777777" w:rsidR="00AC2CB2" w:rsidRPr="00482EA1" w:rsidRDefault="00AC2CB2" w:rsidP="00AC2CB2">
      <w:pPr>
        <w:pStyle w:val="Odstavecseseznamem"/>
        <w:numPr>
          <w:ilvl w:val="0"/>
          <w:numId w:val="4"/>
        </w:numPr>
        <w:jc w:val="both"/>
      </w:pPr>
      <w:r w:rsidRPr="00482EA1">
        <w:t>Organizační připravenost:</w:t>
      </w:r>
    </w:p>
    <w:p w14:paraId="31B33B0B" w14:textId="77777777" w:rsidR="00AC2CB2" w:rsidRPr="00482EA1" w:rsidRDefault="00AC2CB2" w:rsidP="00AC2CB2">
      <w:pPr>
        <w:pStyle w:val="Odstavecseseznamem"/>
        <w:numPr>
          <w:ilvl w:val="1"/>
          <w:numId w:val="4"/>
        </w:numPr>
        <w:jc w:val="both"/>
      </w:pPr>
      <w:r w:rsidRPr="00482EA1">
        <w:t>organizační model pro přípravu projektu</w:t>
      </w:r>
      <w:r>
        <w:t xml:space="preserve"> – organizace, odpovědnost, schvalování a kontrola</w:t>
      </w:r>
      <w:r w:rsidRPr="00482EA1">
        <w:t>,</w:t>
      </w:r>
    </w:p>
    <w:p w14:paraId="43ECF2CE" w14:textId="36CAF41A" w:rsidR="00AC2CB2" w:rsidRPr="00482EA1" w:rsidRDefault="00AC2CB2" w:rsidP="00AC2CB2">
      <w:pPr>
        <w:pStyle w:val="Odstavecseseznamem"/>
        <w:numPr>
          <w:ilvl w:val="1"/>
          <w:numId w:val="4"/>
        </w:numPr>
        <w:jc w:val="both"/>
      </w:pPr>
      <w:r w:rsidRPr="00482EA1">
        <w:t>organizační model pro realizaci projektu</w:t>
      </w:r>
      <w:r>
        <w:t xml:space="preserve"> – organizace, odpovědnost, schvalování a kontrola</w:t>
      </w:r>
      <w:r w:rsidRPr="00482EA1">
        <w:t>,</w:t>
      </w:r>
    </w:p>
    <w:p w14:paraId="742BB28F" w14:textId="77777777" w:rsidR="00AC2CB2" w:rsidRPr="003F1CC6" w:rsidRDefault="00AC2CB2" w:rsidP="00AC2CB2">
      <w:pPr>
        <w:pStyle w:val="Odstavecseseznamem"/>
        <w:numPr>
          <w:ilvl w:val="1"/>
          <w:numId w:val="4"/>
        </w:numPr>
        <w:spacing w:after="0"/>
        <w:ind w:left="1491" w:hanging="357"/>
        <w:jc w:val="both"/>
      </w:pPr>
      <w:r>
        <w:t>využití nakupovaných služeb.</w:t>
      </w:r>
    </w:p>
    <w:p w14:paraId="4B6DFD1A" w14:textId="77777777" w:rsidR="00AC2CB2" w:rsidRDefault="00AC2CB2" w:rsidP="00AC2CB2">
      <w:pPr>
        <w:spacing w:after="0"/>
        <w:ind w:left="1134"/>
        <w:jc w:val="both"/>
      </w:pPr>
      <w:r>
        <w:t xml:space="preserve">V aktivitě </w:t>
      </w:r>
      <w:r w:rsidRPr="00757DDF">
        <w:rPr>
          <w:b/>
        </w:rPr>
        <w:t>PAMÁTKY</w:t>
      </w:r>
      <w:r>
        <w:t xml:space="preserve"> dále:</w:t>
      </w:r>
    </w:p>
    <w:p w14:paraId="5593B0AD" w14:textId="77777777" w:rsidR="00AC2CB2" w:rsidRDefault="00AC2CB2" w:rsidP="00AC2CB2">
      <w:pPr>
        <w:pStyle w:val="Odstavecseseznamem"/>
        <w:numPr>
          <w:ilvl w:val="1"/>
          <w:numId w:val="4"/>
        </w:numPr>
        <w:jc w:val="both"/>
      </w:pPr>
      <w:r>
        <w:t xml:space="preserve">partneři projektu a jejich role v přípravné, realizační a provozní fázi,  </w:t>
      </w:r>
    </w:p>
    <w:p w14:paraId="1DEDBBB6" w14:textId="77777777" w:rsidR="00AC2CB2" w:rsidRPr="00482EA1" w:rsidRDefault="00AC2CB2" w:rsidP="00AC2CB2">
      <w:pPr>
        <w:pStyle w:val="Odstavecseseznamem"/>
        <w:numPr>
          <w:ilvl w:val="1"/>
          <w:numId w:val="4"/>
        </w:numPr>
        <w:jc w:val="both"/>
      </w:pPr>
      <w:r>
        <w:t>provozovatel projektu, pokud se liší od příjemce dotace.</w:t>
      </w:r>
    </w:p>
    <w:p w14:paraId="4446E6F2" w14:textId="77777777" w:rsidR="00AC2CB2" w:rsidRDefault="00AC2CB2" w:rsidP="00AC2CB2">
      <w:pPr>
        <w:pStyle w:val="Odstavecseseznamem"/>
        <w:numPr>
          <w:ilvl w:val="0"/>
          <w:numId w:val="4"/>
        </w:numPr>
        <w:jc w:val="both"/>
      </w:pPr>
      <w:r>
        <w:t>Finanční připravenost:</w:t>
      </w:r>
    </w:p>
    <w:p w14:paraId="6F16A3BC" w14:textId="77777777" w:rsidR="00AC2CB2" w:rsidRDefault="00AC2CB2" w:rsidP="00C47152">
      <w:pPr>
        <w:pStyle w:val="Odstavecseseznamem"/>
        <w:numPr>
          <w:ilvl w:val="1"/>
          <w:numId w:val="4"/>
        </w:numPr>
        <w:spacing w:after="120"/>
        <w:ind w:left="1491" w:hanging="357"/>
        <w:jc w:val="both"/>
      </w:pPr>
      <w:r>
        <w:t>způsob financování realizace projektu, včetně popisu procesu zajištění předfinancování a spolufinancování projektu.</w:t>
      </w:r>
    </w:p>
    <w:p w14:paraId="5CFEC165" w14:textId="77777777" w:rsidR="009F0AA0" w:rsidRDefault="00F62C46" w:rsidP="00C47152">
      <w:pPr>
        <w:pStyle w:val="Nadpis1"/>
        <w:numPr>
          <w:ilvl w:val="0"/>
          <w:numId w:val="14"/>
        </w:numPr>
        <w:spacing w:before="360"/>
        <w:ind w:left="714" w:hanging="357"/>
        <w:jc w:val="both"/>
        <w:rPr>
          <w:caps/>
        </w:rPr>
      </w:pPr>
      <w:bookmarkStart w:id="18" w:name="_Toc523815760"/>
      <w:r w:rsidRPr="00D831F1">
        <w:rPr>
          <w:caps/>
        </w:rPr>
        <w:t>plán zpřístupnění</w:t>
      </w:r>
      <w:bookmarkEnd w:id="18"/>
      <w:r w:rsidRPr="00D831F1">
        <w:rPr>
          <w:caps/>
        </w:rPr>
        <w:t xml:space="preserve"> </w:t>
      </w:r>
    </w:p>
    <w:p w14:paraId="2A508CEE" w14:textId="77777777" w:rsidR="004D66BF" w:rsidRDefault="004D66BF" w:rsidP="00C47152">
      <w:pPr>
        <w:pStyle w:val="Nadpis1"/>
        <w:numPr>
          <w:ilvl w:val="1"/>
          <w:numId w:val="14"/>
        </w:numPr>
        <w:spacing w:before="0"/>
        <w:ind w:left="1434" w:hanging="357"/>
        <w:jc w:val="both"/>
      </w:pPr>
      <w:bookmarkStart w:id="19" w:name="_Toc523815761"/>
      <w:r w:rsidRPr="00D831F1">
        <w:rPr>
          <w:caps/>
        </w:rPr>
        <w:t>podpořené památky</w:t>
      </w:r>
      <w:r>
        <w:rPr>
          <w:caps/>
        </w:rPr>
        <w:t xml:space="preserve"> (</w:t>
      </w:r>
      <w:r w:rsidRPr="001B78FD">
        <w:rPr>
          <w:b w:val="0"/>
        </w:rPr>
        <w:t>pouze u aktivity</w:t>
      </w:r>
      <w:r>
        <w:rPr>
          <w:caps/>
        </w:rPr>
        <w:t xml:space="preserve"> Památky)</w:t>
      </w:r>
      <w:bookmarkEnd w:id="19"/>
    </w:p>
    <w:p w14:paraId="6F3B610C" w14:textId="55E12101" w:rsidR="004D66BF" w:rsidRDefault="004D66BF" w:rsidP="004D66BF">
      <w:pPr>
        <w:pStyle w:val="Odstavecseseznamem"/>
        <w:numPr>
          <w:ilvl w:val="0"/>
          <w:numId w:val="4"/>
        </w:numPr>
        <w:jc w:val="both"/>
      </w:pPr>
      <w:r>
        <w:t>Současné a budoucí využití památky (způsob a charakter využití, resp. zpřístupnění památky – např.</w:t>
      </w:r>
      <w:r w:rsidRPr="000F58F2">
        <w:t xml:space="preserve"> </w:t>
      </w:r>
      <w:r>
        <w:t>formou výstavy, expozice, prohlídkového okruh atd., kdo bude realizátorem kulturních aktivit, budou-li realizovány).</w:t>
      </w:r>
    </w:p>
    <w:p w14:paraId="5406FA5A" w14:textId="54A38F97" w:rsidR="004D66BF" w:rsidRDefault="004D66BF" w:rsidP="004D66BF">
      <w:pPr>
        <w:pStyle w:val="Odstavecseseznamem"/>
        <w:numPr>
          <w:ilvl w:val="0"/>
          <w:numId w:val="4"/>
        </w:numPr>
        <w:jc w:val="both"/>
      </w:pPr>
      <w:r>
        <w:t xml:space="preserve">Časový a prostorový rozsah zpřístupnění památky pro veřejnost (přesná identifikace v průběhu celého roku a zdůvodnění prostorového/časového rámce zpřístupnění pro veřejnost, porovnání se zpřístupněním před realizací projektu).  </w:t>
      </w:r>
    </w:p>
    <w:p w14:paraId="2ABF253D" w14:textId="77777777" w:rsidR="004D66BF" w:rsidRDefault="004D66BF" w:rsidP="004A41D9">
      <w:pPr>
        <w:pStyle w:val="Odstavecseseznamem"/>
        <w:numPr>
          <w:ilvl w:val="0"/>
          <w:numId w:val="4"/>
        </w:numPr>
        <w:jc w:val="both"/>
      </w:pPr>
      <w:r>
        <w:t>Plán zpřístupnění se zpracovává pro celé období udržitelnosti projektu.</w:t>
      </w:r>
    </w:p>
    <w:p w14:paraId="4E967DDF" w14:textId="344E29A4" w:rsidR="00F62C46" w:rsidRDefault="00F62C46" w:rsidP="00C47152">
      <w:pPr>
        <w:pStyle w:val="Nadpis1"/>
        <w:numPr>
          <w:ilvl w:val="1"/>
          <w:numId w:val="14"/>
        </w:numPr>
        <w:spacing w:before="0"/>
        <w:ind w:left="1434" w:hanging="357"/>
        <w:jc w:val="both"/>
        <w:rPr>
          <w:caps/>
        </w:rPr>
      </w:pPr>
      <w:bookmarkStart w:id="20" w:name="_Toc523815762"/>
      <w:r w:rsidRPr="00D831F1">
        <w:rPr>
          <w:caps/>
        </w:rPr>
        <w:t xml:space="preserve">podpořené </w:t>
      </w:r>
      <w:r>
        <w:rPr>
          <w:caps/>
        </w:rPr>
        <w:t>sbírky</w:t>
      </w:r>
      <w:r w:rsidR="00ED1DE4">
        <w:rPr>
          <w:caps/>
        </w:rPr>
        <w:t xml:space="preserve"> (</w:t>
      </w:r>
      <w:r w:rsidR="00ED1DE4" w:rsidRPr="001B78FD">
        <w:rPr>
          <w:b w:val="0"/>
        </w:rPr>
        <w:t>pouze u aktivity</w:t>
      </w:r>
      <w:r w:rsidR="00ED1DE4">
        <w:rPr>
          <w:caps/>
        </w:rPr>
        <w:t xml:space="preserve"> MUZEA)</w:t>
      </w:r>
      <w:bookmarkEnd w:id="20"/>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rsidP="00C47152">
      <w:pPr>
        <w:pStyle w:val="Nadpis1"/>
        <w:numPr>
          <w:ilvl w:val="0"/>
          <w:numId w:val="14"/>
        </w:numPr>
        <w:spacing w:before="360"/>
        <w:ind w:left="714" w:hanging="357"/>
        <w:jc w:val="both"/>
        <w:rPr>
          <w:caps/>
        </w:rPr>
      </w:pPr>
      <w:bookmarkStart w:id="21" w:name="_Toc458199412"/>
      <w:bookmarkStart w:id="22" w:name="_Toc445217477"/>
      <w:bookmarkStart w:id="23" w:name="_Toc445217478"/>
      <w:bookmarkStart w:id="24" w:name="_Toc445217479"/>
      <w:bookmarkStart w:id="25" w:name="_Toc445217480"/>
      <w:bookmarkStart w:id="26" w:name="_Toc445217481"/>
      <w:bookmarkStart w:id="27" w:name="_Toc445462694"/>
      <w:bookmarkStart w:id="28" w:name="_Toc523815763"/>
      <w:bookmarkEnd w:id="21"/>
      <w:bookmarkEnd w:id="22"/>
      <w:bookmarkEnd w:id="23"/>
      <w:bookmarkEnd w:id="24"/>
      <w:bookmarkEnd w:id="25"/>
      <w:bookmarkEnd w:id="26"/>
      <w:r w:rsidRPr="004A323F">
        <w:rPr>
          <w:caps/>
        </w:rPr>
        <w:t>Management projektu</w:t>
      </w:r>
      <w:r w:rsidR="006E5C82">
        <w:rPr>
          <w:caps/>
        </w:rPr>
        <w:t xml:space="preserve"> a řízení lidských zdrojů</w:t>
      </w:r>
      <w:bookmarkEnd w:id="27"/>
      <w:bookmarkEnd w:id="28"/>
    </w:p>
    <w:p w14:paraId="71AFD07E" w14:textId="6780B180" w:rsidR="004D66BF" w:rsidRDefault="004D66BF" w:rsidP="004D66BF">
      <w:pPr>
        <w:pStyle w:val="Odstavecseseznamem"/>
        <w:numPr>
          <w:ilvl w:val="0"/>
          <w:numId w:val="4"/>
        </w:numPr>
        <w:jc w:val="both"/>
      </w:pPr>
      <w:r w:rsidRPr="00CD4C48">
        <w:t>Popis činno</w:t>
      </w:r>
      <w:r>
        <w:t xml:space="preserve">stí a </w:t>
      </w:r>
      <w:r w:rsidRPr="00CD4C48">
        <w:t xml:space="preserve">projektového týmu </w:t>
      </w:r>
      <w:r>
        <w:t>(kvalifikace, praxe)</w:t>
      </w:r>
      <w:r w:rsidRPr="00CD4C48">
        <w:t xml:space="preserve"> podílejícího se na přípravě a realizaci projektu</w:t>
      </w:r>
      <w:r>
        <w:t>; v</w:t>
      </w:r>
      <w:r w:rsidRPr="007A4B2D">
        <w:t>yčíslení nákladů na jejich osobní výdaje, dopravu, telefon, počítač, kancelářské potřeby – odhad v řádu desetitisíců</w:t>
      </w:r>
      <w:r>
        <w:t>.</w:t>
      </w:r>
    </w:p>
    <w:p w14:paraId="699BEBCA" w14:textId="338DC254" w:rsidR="00C03240" w:rsidRDefault="004D66BF" w:rsidP="00AE6108">
      <w:pPr>
        <w:pStyle w:val="Odstavecseseznamem"/>
        <w:numPr>
          <w:ilvl w:val="0"/>
          <w:numId w:val="4"/>
        </w:numPr>
        <w:jc w:val="both"/>
      </w:pPr>
      <w:r w:rsidRPr="007A4B2D">
        <w:t>Zajištění provozu pro řízení projektu – kancelář (vlastní, pronajatá, vypůjčená, na jak dlouho), počítač, telefon.</w:t>
      </w:r>
    </w:p>
    <w:p w14:paraId="44C54D03" w14:textId="77777777" w:rsidR="005E5868" w:rsidRPr="004A323F" w:rsidRDefault="005E5868" w:rsidP="00C47152">
      <w:pPr>
        <w:pStyle w:val="Nadpis1"/>
        <w:numPr>
          <w:ilvl w:val="0"/>
          <w:numId w:val="14"/>
        </w:numPr>
        <w:spacing w:before="360"/>
        <w:ind w:left="714" w:hanging="357"/>
        <w:jc w:val="both"/>
        <w:rPr>
          <w:caps/>
        </w:rPr>
      </w:pPr>
      <w:bookmarkStart w:id="29" w:name="_Toc445462695"/>
      <w:bookmarkStart w:id="30" w:name="_Toc523815764"/>
      <w:r w:rsidRPr="004A323F">
        <w:rPr>
          <w:caps/>
        </w:rPr>
        <w:t>řešení projektu</w:t>
      </w:r>
      <w:bookmarkEnd w:id="29"/>
      <w:bookmarkEnd w:id="30"/>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344D0143" w:rsidR="006E5C82" w:rsidRPr="004A323F" w:rsidRDefault="006E5C82" w:rsidP="008A3E67">
      <w:pPr>
        <w:pStyle w:val="Nadpis1"/>
        <w:numPr>
          <w:ilvl w:val="0"/>
          <w:numId w:val="14"/>
        </w:numPr>
        <w:jc w:val="both"/>
        <w:rPr>
          <w:caps/>
        </w:rPr>
      </w:pPr>
      <w:bookmarkStart w:id="31" w:name="_Toc523815765"/>
      <w:bookmarkStart w:id="32" w:name="_Toc445462696"/>
      <w:r w:rsidRPr="004A323F">
        <w:rPr>
          <w:caps/>
        </w:rPr>
        <w:t>Dlouhodobý majetek</w:t>
      </w:r>
      <w:bookmarkEnd w:id="31"/>
      <w:r w:rsidR="003025EB">
        <w:rPr>
          <w:caps/>
        </w:rPr>
        <w:t xml:space="preserve"> </w:t>
      </w:r>
      <w:bookmarkEnd w:id="32"/>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4BAEC5CC"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1B25D544"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33" w:name="_Toc458199416"/>
      <w:bookmarkStart w:id="34" w:name="_Toc458199417"/>
      <w:bookmarkStart w:id="35" w:name="_Toc458199418"/>
      <w:bookmarkStart w:id="36" w:name="_Toc458199419"/>
      <w:bookmarkStart w:id="37" w:name="_Toc458199420"/>
      <w:bookmarkStart w:id="38" w:name="_Toc458199421"/>
      <w:bookmarkStart w:id="39" w:name="_Toc458199422"/>
      <w:bookmarkStart w:id="40" w:name="_Toc458199423"/>
      <w:bookmarkStart w:id="41" w:name="_Toc458199424"/>
      <w:bookmarkStart w:id="42" w:name="_Toc458199425"/>
      <w:bookmarkStart w:id="43" w:name="_Toc458199426"/>
      <w:bookmarkStart w:id="44" w:name="_Toc445217485"/>
      <w:bookmarkStart w:id="45" w:name="_Toc445217486"/>
      <w:bookmarkStart w:id="46" w:name="_Toc445217487"/>
      <w:bookmarkStart w:id="47" w:name="_Toc445462697"/>
      <w:bookmarkStart w:id="48" w:name="_Toc523815766"/>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99318D">
        <w:rPr>
          <w:caps/>
        </w:rPr>
        <w:t>Výstupy</w:t>
      </w:r>
      <w:r w:rsidRPr="004A323F">
        <w:rPr>
          <w:rFonts w:eastAsiaTheme="minorHAnsi"/>
          <w:caps/>
        </w:rPr>
        <w:t xml:space="preserve"> projektu</w:t>
      </w:r>
      <w:bookmarkEnd w:id="47"/>
      <w:bookmarkEnd w:id="48"/>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2D88DB33"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BA77FD">
        <w:t>.</w:t>
      </w:r>
    </w:p>
    <w:p w14:paraId="0E192BE8" w14:textId="77777777" w:rsidR="00B71613" w:rsidRPr="00B71613" w:rsidRDefault="00B71613" w:rsidP="00B71613">
      <w:pPr>
        <w:pStyle w:val="Odstavecseseznamem"/>
        <w:numPr>
          <w:ilvl w:val="0"/>
          <w:numId w:val="4"/>
        </w:numPr>
      </w:pPr>
      <w:r w:rsidRPr="00B71613">
        <w:t>Dostupnost výstupů z projektu – provozní doba zařízení v pracovní dny.</w:t>
      </w:r>
    </w:p>
    <w:p w14:paraId="3B664F13" w14:textId="3FDB7C8D" w:rsidR="00526EDC" w:rsidRDefault="005D4955" w:rsidP="008A3E67">
      <w:pPr>
        <w:pStyle w:val="Odstavecseseznamem"/>
        <w:numPr>
          <w:ilvl w:val="0"/>
          <w:numId w:val="4"/>
        </w:numPr>
        <w:jc w:val="both"/>
      </w:pPr>
      <w:r>
        <w:t>I</w:t>
      </w:r>
      <w:r w:rsidR="00526EDC">
        <w:t>ndikátory:</w:t>
      </w:r>
    </w:p>
    <w:p w14:paraId="7C852FAE" w14:textId="4EC3FFC6" w:rsidR="00526EDC" w:rsidRDefault="00932786" w:rsidP="008A3E67">
      <w:pPr>
        <w:pStyle w:val="Odstavecseseznamem"/>
        <w:numPr>
          <w:ilvl w:val="1"/>
          <w:numId w:val="4"/>
        </w:numPr>
        <w:jc w:val="both"/>
      </w:pPr>
      <w:r>
        <w:t xml:space="preserve">stanovení počáteční a cílové hodnoty indikátorů, </w:t>
      </w:r>
    </w:p>
    <w:p w14:paraId="65B4E910" w14:textId="764DFE27" w:rsidR="00B71613" w:rsidRDefault="00B71613" w:rsidP="00B71613">
      <w:pPr>
        <w:pStyle w:val="Odstavecseseznamem"/>
        <w:numPr>
          <w:ilvl w:val="1"/>
          <w:numId w:val="4"/>
        </w:numPr>
        <w:jc w:val="both"/>
      </w:pPr>
      <w:r w:rsidRPr="00B71613">
        <w:t>způsob plnění monitorovacích indikátorů a jejich vykazování</w:t>
      </w:r>
      <w:r>
        <w:t>,</w:t>
      </w:r>
    </w:p>
    <w:p w14:paraId="15CA5A61" w14:textId="6D36D75F" w:rsidR="00B71613" w:rsidRDefault="00B71613" w:rsidP="00B71613">
      <w:pPr>
        <w:pStyle w:val="Odstavecseseznamem"/>
        <w:numPr>
          <w:ilvl w:val="1"/>
          <w:numId w:val="4"/>
        </w:numPr>
        <w:jc w:val="both"/>
      </w:pPr>
      <w:r>
        <w:t>v</w:t>
      </w:r>
      <w:r w:rsidRPr="00B71613">
        <w:t>azba indikátorů na cíle projektu a podporované aktivity.</w:t>
      </w:r>
    </w:p>
    <w:p w14:paraId="0CC54320" w14:textId="364779F3" w:rsidR="00B71613" w:rsidRPr="00932786" w:rsidRDefault="004D66BF" w:rsidP="00B71613">
      <w:pPr>
        <w:pStyle w:val="Odstavecseseznamem"/>
        <w:numPr>
          <w:ilvl w:val="0"/>
          <w:numId w:val="4"/>
        </w:numPr>
        <w:jc w:val="both"/>
      </w:pPr>
      <w:bookmarkStart w:id="49" w:name="_Toc445462698"/>
      <w:r>
        <w:t xml:space="preserve">u aktivity </w:t>
      </w:r>
      <w:r w:rsidRPr="00E540F5">
        <w:rPr>
          <w:b/>
          <w:caps/>
        </w:rPr>
        <w:t>Památky</w:t>
      </w:r>
      <w:r>
        <w:t xml:space="preserve"> - o</w:t>
      </w:r>
      <w:r w:rsidR="00B71613">
        <w:t>čekávané významné efekty projektu (např. nepřímo vytvořená pracovní místa nebo poptávka), jejich kvantifikovaný odhad.</w:t>
      </w:r>
    </w:p>
    <w:p w14:paraId="3778A3E1" w14:textId="2A0D98FB" w:rsidR="00971E88" w:rsidRPr="00CD4C48" w:rsidRDefault="007C45FF">
      <w:pPr>
        <w:pStyle w:val="Nadpis1"/>
        <w:numPr>
          <w:ilvl w:val="0"/>
          <w:numId w:val="14"/>
        </w:numPr>
        <w:ind w:left="470" w:hanging="357"/>
        <w:jc w:val="both"/>
        <w:rPr>
          <w:caps/>
        </w:rPr>
      </w:pPr>
      <w:bookmarkStart w:id="50" w:name="_Toc442263121"/>
      <w:bookmarkStart w:id="51" w:name="_Toc445462699"/>
      <w:bookmarkStart w:id="52" w:name="_Toc523815767"/>
      <w:bookmarkEnd w:id="49"/>
      <w:bookmarkEnd w:id="50"/>
      <w:r>
        <w:rPr>
          <w:caps/>
        </w:rPr>
        <w:t>rekapitulace rozpočtu projektu</w:t>
      </w:r>
      <w:r w:rsidR="00E625DF">
        <w:rPr>
          <w:rStyle w:val="Znakapoznpodarou"/>
          <w:caps/>
        </w:rPr>
        <w:footnoteReference w:id="3"/>
      </w:r>
      <w:bookmarkEnd w:id="51"/>
      <w:bookmarkEnd w:id="52"/>
    </w:p>
    <w:p w14:paraId="550E8841" w14:textId="4ECD5E3F" w:rsidR="001A045F" w:rsidRPr="00CD4C48" w:rsidRDefault="001A045F" w:rsidP="001A045F">
      <w:pPr>
        <w:pStyle w:val="Odstavecseseznamem"/>
        <w:numPr>
          <w:ilvl w:val="0"/>
          <w:numId w:val="4"/>
        </w:numPr>
        <w:jc w:val="both"/>
      </w:pPr>
      <w:r w:rsidRPr="00CD4C48">
        <w:t>Plán cash-</w:t>
      </w:r>
      <w:proofErr w:type="spellStart"/>
      <w:r w:rsidRPr="00CD4C48">
        <w:t>flow</w:t>
      </w:r>
      <w:proofErr w:type="spellEnd"/>
      <w:r w:rsidRPr="00CD4C48">
        <w:t xml:space="preserve"> v provozní fázi projektu</w:t>
      </w:r>
      <w:r w:rsidR="00987966">
        <w:t xml:space="preserve"> po dobu udržitelnosti</w:t>
      </w:r>
      <w:r w:rsidRPr="00CD4C48">
        <w:t xml:space="preserve"> v členění</w:t>
      </w:r>
      <w:r>
        <w:t xml:space="preserve"> po letech</w:t>
      </w:r>
      <w:r w:rsidRPr="00CD4C48">
        <w:t>:</w:t>
      </w:r>
    </w:p>
    <w:p w14:paraId="298E00E1" w14:textId="77777777" w:rsidR="001A045F" w:rsidRPr="00CD4C48" w:rsidRDefault="001A045F" w:rsidP="001A045F">
      <w:pPr>
        <w:pStyle w:val="Odstavecseseznamem"/>
        <w:numPr>
          <w:ilvl w:val="1"/>
          <w:numId w:val="4"/>
        </w:numPr>
        <w:jc w:val="both"/>
      </w:pPr>
      <w:r w:rsidRPr="00CD4C48">
        <w:t>provozní výdaje a příjmy příjemce plynoucí z provozu projektu, stanovené bez zohlednění inflace,</w:t>
      </w:r>
    </w:p>
    <w:p w14:paraId="47C4745B" w14:textId="77777777" w:rsidR="001A045F" w:rsidRPr="00CD4C48" w:rsidRDefault="001A045F" w:rsidP="001A045F">
      <w:pPr>
        <w:pStyle w:val="Odstavecseseznamem"/>
        <w:numPr>
          <w:ilvl w:val="1"/>
          <w:numId w:val="4"/>
        </w:numPr>
        <w:jc w:val="both"/>
      </w:pPr>
      <w:r w:rsidRPr="00CD4C48">
        <w:t xml:space="preserve">zdroje financování provozních výdajů. </w:t>
      </w:r>
    </w:p>
    <w:p w14:paraId="56B09EE0" w14:textId="77777777" w:rsidR="001A045F" w:rsidRPr="00CD4C48" w:rsidRDefault="001A045F" w:rsidP="001A045F">
      <w:pPr>
        <w:pStyle w:val="Odstavecseseznamem"/>
        <w:numPr>
          <w:ilvl w:val="0"/>
          <w:numId w:val="4"/>
        </w:numPr>
        <w:jc w:val="both"/>
      </w:pPr>
      <w:r w:rsidRPr="00CD4C48">
        <w:t>Vyhodnocení plánu cash-</w:t>
      </w:r>
      <w:proofErr w:type="spellStart"/>
      <w:r w:rsidRPr="00CD4C48">
        <w:t>flow</w:t>
      </w:r>
      <w:proofErr w:type="spellEnd"/>
      <w:r w:rsidRPr="00CD4C48">
        <w:t>:</w:t>
      </w:r>
    </w:p>
    <w:p w14:paraId="50CBCCB8" w14:textId="77777777" w:rsidR="001A045F" w:rsidRDefault="001A045F" w:rsidP="001A045F">
      <w:pPr>
        <w:pStyle w:val="Odstavecseseznamem"/>
        <w:numPr>
          <w:ilvl w:val="1"/>
          <w:numId w:val="4"/>
        </w:numPr>
        <w:jc w:val="both"/>
      </w:pPr>
      <w:r w:rsidRPr="00FD02C0">
        <w:t>slovní zhodnocení plánu cash-</w:t>
      </w:r>
      <w:proofErr w:type="spellStart"/>
      <w:r w:rsidRPr="00FD02C0">
        <w:t>flow</w:t>
      </w:r>
      <w:proofErr w:type="spellEnd"/>
      <w:r w:rsidRPr="00FD02C0">
        <w:t>,</w:t>
      </w:r>
    </w:p>
    <w:p w14:paraId="3579846A" w14:textId="77777777" w:rsidR="001A045F" w:rsidRPr="00CD4C48" w:rsidRDefault="001A045F" w:rsidP="001A045F">
      <w:pPr>
        <w:pStyle w:val="Odstavecseseznamem"/>
        <w:numPr>
          <w:ilvl w:val="1"/>
          <w:numId w:val="4"/>
        </w:numPr>
        <w:jc w:val="both"/>
      </w:pPr>
      <w:r w:rsidRPr="00CD4C48">
        <w:t>zdůvodnění negativního cash-</w:t>
      </w:r>
      <w:proofErr w:type="spellStart"/>
      <w:r w:rsidRPr="00CD4C48">
        <w:t>flow</w:t>
      </w:r>
      <w:proofErr w:type="spellEnd"/>
      <w:r w:rsidRPr="00CD4C48">
        <w:t xml:space="preserve"> v některém období a zdroj prostředků a způsob překlenutí.</w:t>
      </w:r>
    </w:p>
    <w:p w14:paraId="4400C84E" w14:textId="77777777" w:rsidR="007C45FF" w:rsidRPr="009F0AA0" w:rsidRDefault="007C45FF" w:rsidP="00C47152">
      <w:pPr>
        <w:pStyle w:val="Odstavecseseznamem"/>
        <w:numPr>
          <w:ilvl w:val="0"/>
          <w:numId w:val="4"/>
        </w:numPr>
        <w:jc w:val="both"/>
      </w:pPr>
      <w:r w:rsidRPr="009F0AA0">
        <w:t>Podrobný položkový rozpočet způsobilých výdajů projektu – u každé položky rozpočtu projektu musí být uvedeno, zda se jedná o hlavní nebo vedlejší aktivity projektu a zároveň musí být uvedena konkrétní vazba na výběrové/zadávací řízení.</w:t>
      </w:r>
    </w:p>
    <w:p w14:paraId="6D112822" w14:textId="77777777" w:rsidR="007C45FF" w:rsidRDefault="007C45FF" w:rsidP="007C45FF">
      <w:pPr>
        <w:pStyle w:val="Odstavecseseznamem"/>
        <w:numPr>
          <w:ilvl w:val="0"/>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F3E3A27" w14:textId="77777777" w:rsidR="007C45FF" w:rsidRDefault="007C45FF" w:rsidP="004A41D9">
      <w:pPr>
        <w:jc w:val="both"/>
        <w:sectPr w:rsidR="007C45FF" w:rsidSect="00093D8F">
          <w:headerReference w:type="default" r:id="rId9"/>
          <w:footerReference w:type="default" r:id="rId10"/>
          <w:pgSz w:w="11906" w:h="16838"/>
          <w:pgMar w:top="1417" w:right="1417" w:bottom="1417" w:left="1417" w:header="708" w:footer="708" w:gutter="0"/>
          <w:cols w:space="708"/>
          <w:docGrid w:linePitch="360"/>
        </w:sectPr>
      </w:pPr>
    </w:p>
    <w:p w14:paraId="438CBCC3" w14:textId="77777777" w:rsidR="009F0AA0" w:rsidRPr="009F0AA0" w:rsidRDefault="009F0AA0" w:rsidP="00C47152">
      <w:pPr>
        <w:pStyle w:val="Odstavecseseznamem"/>
        <w:jc w:val="both"/>
      </w:pPr>
      <w:r w:rsidRPr="009F0AA0">
        <w:t>Vzor položkového rozpočtu projektu:</w:t>
      </w:r>
    </w:p>
    <w:bookmarkStart w:id="53" w:name="_MON_1528538726"/>
    <w:bookmarkEnd w:id="53"/>
    <w:p w14:paraId="54FD8123" w14:textId="4EEAF4E8" w:rsidR="009F0AA0" w:rsidRDefault="004A41D9" w:rsidP="009F0AA0">
      <w:pPr>
        <w:pStyle w:val="Odstavecseseznamem"/>
        <w:ind w:left="0"/>
        <w:jc w:val="both"/>
      </w:pPr>
      <w:r>
        <w:rPr>
          <w:rFonts w:asciiTheme="majorHAnsi" w:hAnsiTheme="majorHAnsi"/>
        </w:rPr>
        <w:object w:dxaOrig="17651" w:dyaOrig="2581" w14:anchorId="1C4FF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3.5pt;height:117.5pt" o:ole="">
            <v:imagedata r:id="rId11" o:title=""/>
          </v:shape>
          <o:OLEObject Type="Embed" ProgID="Excel.Sheet.12" ShapeID="_x0000_i1025" DrawAspect="Content" ObjectID="_1613204322" r:id="rId12"/>
        </w:object>
      </w:r>
    </w:p>
    <w:p w14:paraId="66A08E32" w14:textId="77777777" w:rsidR="004A41D9" w:rsidRDefault="004A41D9" w:rsidP="004A41D9">
      <w:pPr>
        <w:pStyle w:val="Odstavecseseznamem"/>
        <w:jc w:val="both"/>
        <w:sectPr w:rsidR="004A41D9" w:rsidSect="00937344">
          <w:pgSz w:w="16838" w:h="11906" w:orient="landscape"/>
          <w:pgMar w:top="1417" w:right="1417" w:bottom="1417" w:left="1417" w:header="708" w:footer="708" w:gutter="0"/>
          <w:cols w:space="708"/>
          <w:docGrid w:linePitch="360"/>
        </w:sectPr>
      </w:pPr>
    </w:p>
    <w:p w14:paraId="35163CCA" w14:textId="77777777" w:rsidR="009F0AA0" w:rsidRPr="004D66BF" w:rsidRDefault="009F0AA0" w:rsidP="00A72C9F">
      <w:pPr>
        <w:pStyle w:val="Nadpis1"/>
        <w:numPr>
          <w:ilvl w:val="0"/>
          <w:numId w:val="14"/>
        </w:numPr>
        <w:ind w:left="470" w:hanging="357"/>
        <w:jc w:val="both"/>
        <w:rPr>
          <w:caps/>
        </w:rPr>
      </w:pPr>
      <w:bookmarkStart w:id="54" w:name="_Toc523815768"/>
      <w:bookmarkStart w:id="55" w:name="_Toc445462700"/>
      <w:r w:rsidRPr="009F0AA0">
        <w:rPr>
          <w:caps/>
        </w:rPr>
        <w:t>Způsob stanovení cen do rozpočtu projektu</w:t>
      </w:r>
      <w:bookmarkEnd w:id="54"/>
    </w:p>
    <w:p w14:paraId="40C00442" w14:textId="77777777" w:rsidR="00DE1F77" w:rsidRPr="002F70BA" w:rsidRDefault="00DE1F77" w:rsidP="00A72C9F">
      <w:pPr>
        <w:keepNext/>
        <w:keepLines/>
        <w:jc w:val="both"/>
      </w:pPr>
      <w:r w:rsidRPr="002F70BA">
        <w:t>Ceny do rozpočtu projektu (mimo stavební práce) se dokládají následujícími způsoby:</w:t>
      </w:r>
    </w:p>
    <w:p w14:paraId="217039FC" w14:textId="77777777" w:rsidR="00DE1F77" w:rsidRPr="002F70BA" w:rsidRDefault="00DE1F77" w:rsidP="00A72C9F">
      <w:pPr>
        <w:pStyle w:val="Odstavecseseznamem"/>
        <w:keepNext/>
        <w:keepLines/>
        <w:numPr>
          <w:ilvl w:val="0"/>
          <w:numId w:val="30"/>
        </w:numPr>
        <w:jc w:val="both"/>
      </w:pPr>
      <w:r w:rsidRPr="002F70BA">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696D4280" w14:textId="77777777" w:rsidR="00DE1F77" w:rsidRPr="002F70BA" w:rsidRDefault="00DE1F77" w:rsidP="00A72C9F">
      <w:pPr>
        <w:pStyle w:val="Odstavecseseznamem"/>
        <w:keepNext/>
        <w:keepLines/>
        <w:jc w:val="both"/>
      </w:pPr>
      <w:r w:rsidRPr="002F70BA">
        <w:t>V případě, že zadávací/výběrové řízení bylo zahájeno a nebylo ukončeno (dále také „zahájená zakázka“), žadatel předkládá stanovení cen do rozpočtu na základě výsledku stanovení předpokládané hodnoty zakázky.</w:t>
      </w:r>
    </w:p>
    <w:p w14:paraId="1F9D0D0E" w14:textId="77777777" w:rsidR="00DE1F77" w:rsidRPr="002F70BA" w:rsidRDefault="00DE1F77" w:rsidP="00A72C9F">
      <w:pPr>
        <w:pStyle w:val="Odstavecseseznamem"/>
        <w:keepNext/>
        <w:keepLines/>
        <w:jc w:val="both"/>
      </w:pPr>
      <w:r w:rsidRPr="002F70BA">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670AA2C8" w14:textId="77777777" w:rsidR="00DE1F77" w:rsidRPr="002F70BA" w:rsidRDefault="00DE1F77" w:rsidP="00A72C9F">
      <w:pPr>
        <w:pStyle w:val="Odstavecseseznamem"/>
        <w:keepNext/>
        <w:keepLines/>
        <w:jc w:val="both"/>
      </w:pPr>
    </w:p>
    <w:p w14:paraId="1E13C48D" w14:textId="77777777" w:rsidR="00DE1F77" w:rsidRPr="002F70BA" w:rsidRDefault="00DE1F77" w:rsidP="00A72C9F">
      <w:pPr>
        <w:pStyle w:val="Odstavecseseznamem"/>
        <w:keepNext/>
        <w:keepLines/>
        <w:numPr>
          <w:ilvl w:val="0"/>
          <w:numId w:val="30"/>
        </w:numPr>
        <w:jc w:val="both"/>
      </w:pPr>
      <w:r w:rsidRPr="002F70BA">
        <w:t>V případě přímých nákupů od 100 000 Kč bez DPH žadatel překládá stanovení cen do rozpočtu projektu. Stanovení ceny přímých nákupů do 100 000 Kč bez DPH žadatel nepředkládá.</w:t>
      </w:r>
    </w:p>
    <w:p w14:paraId="1E887729" w14:textId="1EE8BB76" w:rsidR="00A72C9F" w:rsidRDefault="00DE1F77" w:rsidP="00A72C9F">
      <w:pPr>
        <w:keepNext/>
        <w:keepLines/>
        <w:jc w:val="both"/>
        <w:rPr>
          <w:b/>
        </w:rPr>
      </w:pPr>
      <w:r w:rsidRPr="002F70BA">
        <w:t xml:space="preserve">Výše uvedené dokladování stanovení cen se netýká stavebních prací. Ocenění stavebních prací žadatel dokládá přílohou č. </w:t>
      </w:r>
      <w:r w:rsidR="001A045F">
        <w:t>7</w:t>
      </w:r>
      <w:r w:rsidRPr="002F70BA">
        <w:t xml:space="preserve"> </w:t>
      </w:r>
      <w:r w:rsidRPr="00C47152">
        <w:rPr>
          <w:i/>
        </w:rPr>
        <w:t>Položkový rozpočet stavby</w:t>
      </w:r>
      <w:r w:rsidRPr="002F70BA">
        <w:t xml:space="preserve"> podle jednotného ceníku stavebních prací (viz Specifická pravidla pro žadatele a příjemce, kap. </w:t>
      </w:r>
      <w:r>
        <w:t>3.2.3 (aktivita Památky), 3.3.3 (aktivita Muzea), 3.4.3 (aktivita Knihovny)</w:t>
      </w:r>
      <w:r w:rsidRPr="002F70BA">
        <w:t xml:space="preserve"> </w:t>
      </w:r>
      <w:r w:rsidRPr="00C47152">
        <w:t>Povinné přílohy k žádosti o podporu</w:t>
      </w:r>
      <w:r w:rsidRPr="002F70BA">
        <w:t xml:space="preserve">. </w:t>
      </w:r>
    </w:p>
    <w:p w14:paraId="73557028" w14:textId="77777777" w:rsidR="00A72C9F" w:rsidRDefault="00A72C9F" w:rsidP="00A72C9F">
      <w:pPr>
        <w:keepNext/>
        <w:keepLines/>
        <w:jc w:val="both"/>
        <w:rPr>
          <w:b/>
        </w:rPr>
      </w:pPr>
    </w:p>
    <w:p w14:paraId="0EB06352" w14:textId="50309874" w:rsidR="00DE1F77" w:rsidRPr="002F70BA" w:rsidRDefault="00DE1F77" w:rsidP="00A72C9F">
      <w:pPr>
        <w:pStyle w:val="Odstavecseseznamem"/>
        <w:keepNext/>
        <w:keepLines/>
        <w:numPr>
          <w:ilvl w:val="0"/>
          <w:numId w:val="31"/>
        </w:numPr>
        <w:ind w:left="426" w:hanging="426"/>
        <w:jc w:val="both"/>
        <w:rPr>
          <w:b/>
        </w:rPr>
      </w:pPr>
      <w:r w:rsidRPr="002F70BA">
        <w:rPr>
          <w:b/>
        </w:rPr>
        <w:t>Stanovení cen do rozpočtu projektu</w:t>
      </w:r>
    </w:p>
    <w:p w14:paraId="1FDF08A6" w14:textId="77777777" w:rsidR="00DE1F77" w:rsidRPr="002F70BA" w:rsidRDefault="00DE1F77" w:rsidP="00A72C9F">
      <w:pPr>
        <w:pStyle w:val="Odstavecseseznamem"/>
        <w:keepNext/>
        <w:keepLines/>
        <w:numPr>
          <w:ilvl w:val="0"/>
          <w:numId w:val="29"/>
        </w:numPr>
        <w:jc w:val="both"/>
      </w:pPr>
      <w:r w:rsidRPr="002F70BA">
        <w:t>Žadatel stanoví ceny do rozpočtu projektu za účelem zjištění předpokládané ceny způsobilých výdajů hlavních aktivit projektu u nezahájených zakázek a souhrnně jej popíše v této části studie proveditelnosti.</w:t>
      </w:r>
    </w:p>
    <w:p w14:paraId="4A5B8333" w14:textId="77777777" w:rsidR="00DE1F77" w:rsidRPr="002F70BA" w:rsidRDefault="00DE1F77" w:rsidP="00A72C9F">
      <w:pPr>
        <w:pStyle w:val="Odstavecseseznamem"/>
        <w:keepNext/>
        <w:keepLines/>
        <w:numPr>
          <w:ilvl w:val="0"/>
          <w:numId w:val="29"/>
        </w:numPr>
        <w:jc w:val="both"/>
      </w:pPr>
      <w:r w:rsidRPr="002F70BA">
        <w:t>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w:t>
      </w:r>
      <w:r>
        <w:t>)</w:t>
      </w:r>
      <w:r w:rsidRPr="002F70BA">
        <w:t xml:space="preserve">. </w:t>
      </w:r>
    </w:p>
    <w:p w14:paraId="33C50C87" w14:textId="255B5204" w:rsidR="00DE1F77" w:rsidRPr="002F70BA" w:rsidRDefault="00DE1F77" w:rsidP="00A72C9F">
      <w:pPr>
        <w:pStyle w:val="Odstavecseseznamem"/>
        <w:keepNext/>
        <w:keepLines/>
        <w:numPr>
          <w:ilvl w:val="0"/>
          <w:numId w:val="29"/>
        </w:numPr>
        <w:jc w:val="both"/>
      </w:pPr>
      <w:r w:rsidRPr="002F70BA">
        <w:t>Stáří zdrojových dat pro doložení ceny je stanoveno na 6 měsíců před datem podání žádosti o</w:t>
      </w:r>
      <w:r w:rsidR="00451DB7">
        <w:t> </w:t>
      </w:r>
      <w:r w:rsidRPr="002F70BA">
        <w:t>podporu. U ceníků dostupných na internetu se má za to, že jde o podklady aktuální. V</w:t>
      </w:r>
      <w:r w:rsidR="00451DB7">
        <w:t> </w:t>
      </w:r>
      <w:r w:rsidRPr="002F70BA">
        <w:t>případě využití dat starších 6 měsíců je žadatel povinen doložit zdůvodnění, ze kterého bude vyplývat, že:</w:t>
      </w:r>
    </w:p>
    <w:p w14:paraId="297E5815" w14:textId="77777777" w:rsidR="00DE1F77" w:rsidRPr="002F70BA" w:rsidRDefault="00DE1F77" w:rsidP="00A72C9F">
      <w:pPr>
        <w:pStyle w:val="Odstavecseseznamem"/>
        <w:keepNext/>
        <w:keepLines/>
        <w:numPr>
          <w:ilvl w:val="1"/>
          <w:numId w:val="29"/>
        </w:numPr>
        <w:jc w:val="both"/>
      </w:pPr>
      <w:r w:rsidRPr="002F70BA">
        <w:t>uváděná cenová úroveň je stále aktuální,</w:t>
      </w:r>
    </w:p>
    <w:p w14:paraId="6F05EA94" w14:textId="77777777" w:rsidR="00DE1F77" w:rsidRPr="002F70BA" w:rsidRDefault="00DE1F77" w:rsidP="00A72C9F">
      <w:pPr>
        <w:pStyle w:val="Odstavecseseznamem"/>
        <w:keepNext/>
        <w:keepLines/>
        <w:numPr>
          <w:ilvl w:val="1"/>
          <w:numId w:val="29"/>
        </w:numPr>
        <w:jc w:val="both"/>
      </w:pPr>
      <w:r w:rsidRPr="002F70BA">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51051E82" w14:textId="77777777" w:rsidR="00DE1F77" w:rsidRPr="002F70BA" w:rsidRDefault="00DE1F77" w:rsidP="00A72C9F">
      <w:pPr>
        <w:pStyle w:val="Odstavecseseznamem"/>
        <w:keepNext/>
        <w:keepLines/>
        <w:numPr>
          <w:ilvl w:val="0"/>
          <w:numId w:val="29"/>
        </w:numPr>
        <w:jc w:val="both"/>
      </w:pPr>
      <w:r w:rsidRPr="002F70BA">
        <w:t>Předpokládané ceny spadající do hlavních aktivit projektu (mimo stavební práce) může žadatel stanovit:</w:t>
      </w:r>
    </w:p>
    <w:p w14:paraId="4C704D0C" w14:textId="77777777" w:rsidR="00DE1F77" w:rsidRPr="002F70BA" w:rsidRDefault="00DE1F77" w:rsidP="00A72C9F">
      <w:pPr>
        <w:pStyle w:val="Odstavecseseznamem"/>
        <w:keepNext/>
        <w:keepLines/>
        <w:numPr>
          <w:ilvl w:val="1"/>
          <w:numId w:val="29"/>
        </w:numPr>
        <w:jc w:val="both"/>
      </w:pPr>
      <w:r w:rsidRPr="002F70BA">
        <w:t>na základě údajů a informací získaných průzkumem trhu s požadovaným plněním, kdy</w:t>
      </w:r>
    </w:p>
    <w:p w14:paraId="0B48ADD0" w14:textId="77777777" w:rsidR="00DE1F77" w:rsidRPr="002F70BA" w:rsidRDefault="00DE1F77" w:rsidP="00A72C9F">
      <w:pPr>
        <w:pStyle w:val="Odstavecseseznamem"/>
        <w:keepNext/>
        <w:keepLines/>
        <w:numPr>
          <w:ilvl w:val="2"/>
          <w:numId w:val="29"/>
        </w:numPr>
        <w:jc w:val="both"/>
      </w:pPr>
      <w:r w:rsidRPr="002F70BA">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7E40BFFA" w14:textId="77777777" w:rsidR="00DE1F77" w:rsidRPr="002F70BA" w:rsidRDefault="00DE1F77" w:rsidP="00A72C9F">
      <w:pPr>
        <w:pStyle w:val="Odstavecseseznamem"/>
        <w:keepNext/>
        <w:keepLines/>
        <w:numPr>
          <w:ilvl w:val="1"/>
          <w:numId w:val="29"/>
        </w:numPr>
        <w:jc w:val="both"/>
      </w:pPr>
      <w:r w:rsidRPr="002F70BA">
        <w:t xml:space="preserve">na základě údajů a informací o zakázkách se stejným či obdobným předmětem plnění – může se jednat o zakázky žadatele, popř. jiné osoby, za předpokladu, že </w:t>
      </w:r>
    </w:p>
    <w:p w14:paraId="1511DB99" w14:textId="77777777" w:rsidR="00DE1F77" w:rsidRPr="002F70BA" w:rsidRDefault="00DE1F77" w:rsidP="00A72C9F">
      <w:pPr>
        <w:pStyle w:val="Odstavecseseznamem"/>
        <w:keepNext/>
        <w:keepLines/>
        <w:numPr>
          <w:ilvl w:val="2"/>
          <w:numId w:val="29"/>
        </w:numPr>
        <w:jc w:val="both"/>
      </w:pPr>
      <w:r w:rsidRPr="002F70BA">
        <w:t>žadatel uvede identifikaci zakázky, datum uzavření smlouvy, předmětu plnění včetně smluvní ceny, identifikaci dodavatele,</w:t>
      </w:r>
    </w:p>
    <w:p w14:paraId="69224722" w14:textId="77777777" w:rsidR="00DE1F77" w:rsidRPr="002F70BA" w:rsidRDefault="00DE1F77" w:rsidP="00A72C9F">
      <w:pPr>
        <w:pStyle w:val="Odstavecseseznamem"/>
        <w:keepNext/>
        <w:keepLines/>
        <w:numPr>
          <w:ilvl w:val="1"/>
          <w:numId w:val="29"/>
        </w:numPr>
        <w:jc w:val="both"/>
      </w:pPr>
      <w:r w:rsidRPr="002F70BA">
        <w:t>na základě údajů a informací získaných jiným vhodným způsobem,</w:t>
      </w:r>
    </w:p>
    <w:p w14:paraId="630FD949" w14:textId="7BAD3875" w:rsidR="00DE1F77" w:rsidRDefault="00DE1F77" w:rsidP="00A72C9F">
      <w:pPr>
        <w:pStyle w:val="Odstavecseseznamem"/>
        <w:keepNext/>
        <w:keepLines/>
        <w:numPr>
          <w:ilvl w:val="2"/>
          <w:numId w:val="29"/>
        </w:numPr>
        <w:jc w:val="both"/>
      </w:pPr>
      <w:r w:rsidRPr="002F70BA">
        <w:t>žadatel popíše mechanismus stanovení ceny - princip stanovení ceny je v</w:t>
      </w:r>
      <w:r w:rsidR="00310581">
        <w:t> </w:t>
      </w:r>
      <w:r w:rsidRPr="002F70BA">
        <w:t>gesci žadatele, je vhodné odvodit cenu od situace na trhu, musí být zajištěno dodržení podmínek 3E, přičemž pokud žadatel nezvolí nejnižší nabídkovou cenu, je vhodné dále komentovat, proč se tak rozhodl (vyšší kvalita, delší záruční doba apod.)</w:t>
      </w:r>
      <w:r>
        <w:t>,</w:t>
      </w:r>
    </w:p>
    <w:p w14:paraId="720FC1F9" w14:textId="77777777" w:rsidR="00DE1F77" w:rsidRPr="002F70BA" w:rsidRDefault="00DE1F77" w:rsidP="00A72C9F">
      <w:pPr>
        <w:pStyle w:val="Odstavecseseznamem"/>
        <w:keepNext/>
        <w:keepLines/>
        <w:numPr>
          <w:ilvl w:val="0"/>
          <w:numId w:val="29"/>
        </w:numPr>
        <w:jc w:val="both"/>
      </w:pPr>
      <w:r w:rsidRPr="002F70BA">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61916258" w14:textId="1FDCC1EA" w:rsidR="00DE1F77" w:rsidRPr="002F70BA" w:rsidRDefault="00DE1F77" w:rsidP="00A72C9F">
      <w:pPr>
        <w:pStyle w:val="Odstavecseseznamem"/>
        <w:keepNext/>
        <w:keepLines/>
        <w:numPr>
          <w:ilvl w:val="0"/>
          <w:numId w:val="29"/>
        </w:numPr>
        <w:jc w:val="both"/>
      </w:pPr>
      <w:r w:rsidRPr="002F70BA">
        <w:t>V případě, že žadatel do rozpočtu projektu zahrne jinou částku, než částku, která vyplynula z</w:t>
      </w:r>
      <w:r w:rsidR="00310581">
        <w:t> </w:t>
      </w:r>
      <w:r w:rsidRPr="002F70BA">
        <w:t>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2176B199" w14:textId="77777777" w:rsidR="00DE1F77" w:rsidRPr="002F70BA" w:rsidRDefault="00DE1F77" w:rsidP="00A72C9F">
      <w:pPr>
        <w:pStyle w:val="Odstavecseseznamem"/>
        <w:keepNext/>
        <w:keepLines/>
        <w:numPr>
          <w:ilvl w:val="0"/>
          <w:numId w:val="29"/>
        </w:numPr>
        <w:jc w:val="both"/>
      </w:pPr>
      <w:r w:rsidRPr="002F70BA">
        <w:t xml:space="preserve">Stanovení ceny pro každý výdaj nad 100 000 Kč bez DPH je nutné uvést v přehledné tabulce, vzor tabulky je uveden níže. Tabulku žadatel zpracovává pro každý výdaj položkového rozpočtu zvlášť. </w:t>
      </w:r>
    </w:p>
    <w:p w14:paraId="6187F613" w14:textId="77777777" w:rsidR="00DE1F77" w:rsidRPr="002F70BA" w:rsidRDefault="00DE1F77" w:rsidP="00A72C9F">
      <w:pPr>
        <w:pStyle w:val="Odstavecseseznamem"/>
        <w:keepNext/>
        <w:keepLines/>
        <w:jc w:val="both"/>
      </w:pPr>
    </w:p>
    <w:p w14:paraId="5C1BC234" w14:textId="77777777" w:rsidR="00A72C9F" w:rsidRDefault="00A72C9F" w:rsidP="00A72C9F">
      <w:pPr>
        <w:pStyle w:val="Odstavecseseznamem"/>
        <w:keepNext/>
        <w:keepLines/>
        <w:ind w:left="0" w:firstLine="360"/>
        <w:jc w:val="both"/>
      </w:pPr>
    </w:p>
    <w:p w14:paraId="166A84C0" w14:textId="77777777" w:rsidR="00A72C9F" w:rsidRDefault="00A72C9F" w:rsidP="00A72C9F">
      <w:pPr>
        <w:pStyle w:val="Odstavecseseznamem"/>
        <w:keepNext/>
        <w:keepLines/>
        <w:ind w:left="0" w:firstLine="360"/>
        <w:jc w:val="both"/>
      </w:pPr>
    </w:p>
    <w:p w14:paraId="63518673" w14:textId="77777777" w:rsidR="00A72C9F" w:rsidRDefault="00A72C9F" w:rsidP="00A72C9F">
      <w:pPr>
        <w:pStyle w:val="Odstavecseseznamem"/>
        <w:keepNext/>
        <w:keepLines/>
        <w:ind w:left="0" w:firstLine="360"/>
        <w:jc w:val="both"/>
      </w:pPr>
    </w:p>
    <w:p w14:paraId="37F81949" w14:textId="3B4BBAFE" w:rsidR="00DE1F77" w:rsidRPr="00B76051" w:rsidRDefault="00DE1F77" w:rsidP="00A72C9F">
      <w:pPr>
        <w:pStyle w:val="Odstavecseseznamem"/>
        <w:keepNext/>
        <w:keepLines/>
        <w:ind w:left="0" w:firstLine="360"/>
        <w:jc w:val="both"/>
      </w:pPr>
      <w:r w:rsidRPr="002F70BA">
        <w:t>Vzorová tabulka stanovení cen do rozpočtu projektu</w:t>
      </w:r>
    </w:p>
    <w:bookmarkStart w:id="56" w:name="_MON_1534152200"/>
    <w:bookmarkEnd w:id="56"/>
    <w:p w14:paraId="43EECBF4" w14:textId="77777777" w:rsidR="00DE1F77" w:rsidRDefault="00DE1F77" w:rsidP="00A72C9F">
      <w:pPr>
        <w:pStyle w:val="Odstavecseseznamem"/>
        <w:keepNext/>
        <w:keepLines/>
        <w:ind w:left="-11"/>
        <w:jc w:val="both"/>
      </w:pPr>
      <w:r>
        <w:object w:dxaOrig="15340" w:dyaOrig="1642" w14:anchorId="0CB3E7BB">
          <v:shape id="_x0000_i1026" type="#_x0000_t75" style="width:463.25pt;height:49.6pt" o:ole="">
            <v:imagedata r:id="rId13" o:title=""/>
          </v:shape>
          <o:OLEObject Type="Embed" ProgID="Excel.Sheet.12" ShapeID="_x0000_i1026" DrawAspect="Content" ObjectID="_1613204323" r:id="rId14"/>
        </w:object>
      </w:r>
      <w:r w:rsidRPr="002F70BA">
        <w:fldChar w:fldCharType="begin"/>
      </w:r>
      <w:r>
        <w:instrText xml:space="preserve"> LINK Excel.Sheet.12 F:\\CRR\\vzorove-tabulky-ceny.xlsx "vzor - ceny!R4C1:R10C9" \a \f 4 \h  \* MERGEFORMAT </w:instrText>
      </w:r>
      <w:r w:rsidRPr="002F70BA">
        <w:fldChar w:fldCharType="separate"/>
      </w:r>
    </w:p>
    <w:p w14:paraId="3B131F97" w14:textId="77777777" w:rsidR="00DE1F77" w:rsidRPr="005E431C" w:rsidRDefault="00DE1F77" w:rsidP="00A72C9F">
      <w:pPr>
        <w:pStyle w:val="Odstavecseseznamem"/>
        <w:keepNext/>
        <w:keepLines/>
        <w:ind w:left="-11"/>
        <w:jc w:val="both"/>
        <w:rPr>
          <w:sz w:val="18"/>
          <w:szCs w:val="18"/>
        </w:rPr>
      </w:pPr>
      <w:r w:rsidRPr="005E431C">
        <w:rPr>
          <w:sz w:val="18"/>
          <w:szCs w:val="18"/>
        </w:rPr>
        <w:t>1) název dodavatele, adresa ceníku, jméno experta, …</w:t>
      </w:r>
    </w:p>
    <w:p w14:paraId="67AFB66D" w14:textId="77777777" w:rsidR="00DE1F77" w:rsidRPr="005E431C" w:rsidRDefault="00DE1F77" w:rsidP="00A72C9F">
      <w:pPr>
        <w:pStyle w:val="Odstavecseseznamem"/>
        <w:keepNext/>
        <w:keepLines/>
        <w:ind w:left="-11"/>
        <w:jc w:val="both"/>
        <w:rPr>
          <w:sz w:val="18"/>
          <w:szCs w:val="18"/>
        </w:rPr>
      </w:pPr>
      <w:r w:rsidRPr="005E431C">
        <w:rPr>
          <w:sz w:val="18"/>
          <w:szCs w:val="18"/>
        </w:rPr>
        <w:t>2) průzkum trhu, zakázky se stejným či obdobným plněním, jiný způsob</w:t>
      </w:r>
    </w:p>
    <w:p w14:paraId="47E0E63E" w14:textId="26F52EEA" w:rsidR="00A72C9F" w:rsidRDefault="00DE1F77" w:rsidP="007C0AE2">
      <w:pPr>
        <w:pStyle w:val="Odstavecseseznamem"/>
        <w:keepNext/>
        <w:keepLines/>
        <w:ind w:left="709"/>
        <w:jc w:val="both"/>
      </w:pPr>
      <w:r w:rsidRPr="002F70BA">
        <w:fldChar w:fldCharType="end"/>
      </w:r>
    </w:p>
    <w:p w14:paraId="36FCC83D" w14:textId="305BABF7" w:rsidR="00DE1F77" w:rsidRDefault="00DE1F77" w:rsidP="00A72C9F">
      <w:pPr>
        <w:pStyle w:val="Odstavecseseznamem"/>
        <w:keepNext/>
        <w:keepLines/>
        <w:ind w:left="709"/>
        <w:jc w:val="both"/>
      </w:pPr>
      <w:r w:rsidRPr="002F70BA">
        <w:t xml:space="preserve">Popis mechanismu stanovení ceny do rozpočtu projektu: </w:t>
      </w:r>
    </w:p>
    <w:p w14:paraId="386F303A" w14:textId="77777777" w:rsidR="00DE1F77" w:rsidRPr="002F70BA" w:rsidRDefault="00DE1F77" w:rsidP="00A72C9F">
      <w:pPr>
        <w:pStyle w:val="Odstavecseseznamem"/>
        <w:keepNext/>
        <w:keepLines/>
        <w:jc w:val="both"/>
      </w:pPr>
    </w:p>
    <w:p w14:paraId="1C99F0DF" w14:textId="77777777" w:rsidR="00DE1F77" w:rsidRPr="002F70BA" w:rsidRDefault="00DE1F77" w:rsidP="00A72C9F">
      <w:pPr>
        <w:pStyle w:val="Odstavecseseznamem"/>
        <w:keepNext/>
        <w:keepLines/>
        <w:numPr>
          <w:ilvl w:val="0"/>
          <w:numId w:val="31"/>
        </w:numPr>
        <w:ind w:left="426" w:hanging="426"/>
        <w:jc w:val="both"/>
        <w:rPr>
          <w:b/>
        </w:rPr>
      </w:pPr>
      <w:r w:rsidRPr="002F70BA">
        <w:rPr>
          <w:b/>
        </w:rPr>
        <w:t>Způsob stanovení cen do rozpočtu na základě výsledku stanovení předpokládané hodnoty zakázky</w:t>
      </w:r>
    </w:p>
    <w:p w14:paraId="58BA5FA5" w14:textId="3797B610" w:rsidR="00DE1F77" w:rsidRPr="002F70BA" w:rsidRDefault="00DE1F77" w:rsidP="00A72C9F">
      <w:pPr>
        <w:pStyle w:val="Odstavecseseznamem"/>
        <w:keepNext/>
        <w:keepLines/>
        <w:numPr>
          <w:ilvl w:val="0"/>
          <w:numId w:val="29"/>
        </w:numPr>
        <w:jc w:val="both"/>
      </w:pPr>
      <w:r w:rsidRPr="002F70B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756994" w:rsidRPr="004A41D9">
        <w:t>zákon č. 137/2006 Sb., o veřejných zakázkách, ve znění pozdějších předpisů, zákon č. 134/2016 Sb., o zadávání veřejných zakázek</w:t>
      </w:r>
      <w:r w:rsidR="00451DB7">
        <w:t>, v platném znění,</w:t>
      </w:r>
      <w:r w:rsidR="00756994" w:rsidRPr="004A41D9">
        <w:t xml:space="preserve"> nebo Metodický pokyn pro oblast zadávání zakázek pro programové období 2014–2020 dle druhu zakázky</w:t>
      </w:r>
      <w:r w:rsidRPr="002F70BA">
        <w:t>) a obsahovat konkrétní údaje, ze kterých zadavatel vycházel při stanovení předpokládané hodnoty zakázky. Například pokud předpokládaná hodnota byla stanovena dle zkušeností s</w:t>
      </w:r>
      <w:r w:rsidR="00451DB7">
        <w:t> </w:t>
      </w:r>
      <w:r w:rsidRPr="002F70BA">
        <w:t xml:space="preserve">obdobnými zakázkami, uvede se název a identifikace zadavatelů těchto zakázek. Pokud se jedná o průzkum trhu, uvede se identifikace dodavatelů a jejich odhad předpokládané ceny plnění. </w:t>
      </w:r>
    </w:p>
    <w:p w14:paraId="00F42578" w14:textId="77777777" w:rsidR="00DE1F77" w:rsidRPr="002F70BA" w:rsidRDefault="00DE1F77" w:rsidP="00A72C9F">
      <w:pPr>
        <w:pStyle w:val="Odstavecseseznamem"/>
        <w:keepNext/>
        <w:keepLines/>
        <w:numPr>
          <w:ilvl w:val="0"/>
          <w:numId w:val="29"/>
        </w:numPr>
        <w:jc w:val="both"/>
      </w:pPr>
      <w:r w:rsidRPr="002F70BA">
        <w:t>Tím nejsou dotčeny povinnosti předkládat dokumentaci k veřejným zakázkám dle kapitoly 5 Obecných pravidel.</w:t>
      </w:r>
    </w:p>
    <w:p w14:paraId="314E2EFB" w14:textId="77777777" w:rsidR="00DE1F77" w:rsidRPr="002F70BA" w:rsidRDefault="00DE1F77" w:rsidP="00A72C9F">
      <w:pPr>
        <w:pStyle w:val="Odstavecseseznamem"/>
        <w:keepNext/>
        <w:keepLines/>
        <w:jc w:val="both"/>
      </w:pPr>
    </w:p>
    <w:p w14:paraId="1F6D2A7B" w14:textId="77777777" w:rsidR="00DE1F77" w:rsidRPr="002F70BA" w:rsidRDefault="00DE1F77" w:rsidP="00A72C9F">
      <w:pPr>
        <w:pStyle w:val="Odstavecseseznamem"/>
        <w:keepNext/>
        <w:keepLines/>
        <w:jc w:val="both"/>
      </w:pPr>
      <w:r w:rsidRPr="002F70BA">
        <w:t>Vzorová tabulka stanovení cen do rozpočtu na základě výsledku stanovení předpokládané hodnoty zakázky</w:t>
      </w:r>
    </w:p>
    <w:bookmarkStart w:id="57" w:name="_MON_1534152162"/>
    <w:bookmarkEnd w:id="57"/>
    <w:p w14:paraId="3A0360C0" w14:textId="77777777" w:rsidR="00DE1F77" w:rsidRPr="002F70BA" w:rsidRDefault="00DE1F77" w:rsidP="00A72C9F">
      <w:pPr>
        <w:pStyle w:val="Odstavecseseznamem"/>
        <w:keepNext/>
        <w:keepLines/>
        <w:ind w:left="0"/>
        <w:jc w:val="both"/>
      </w:pPr>
      <w:r w:rsidRPr="002F70BA">
        <w:object w:dxaOrig="15340" w:dyaOrig="1642" w14:anchorId="6CCDB651">
          <v:shape id="_x0000_i1027" type="#_x0000_t75" style="width:476.85pt;height:49.6pt" o:ole="">
            <v:imagedata r:id="rId15" o:title=""/>
          </v:shape>
          <o:OLEObject Type="Embed" ProgID="Excel.Sheet.12" ShapeID="_x0000_i1027" DrawAspect="Content" ObjectID="_1613204324" r:id="rId16"/>
        </w:object>
      </w:r>
    </w:p>
    <w:p w14:paraId="5183A414" w14:textId="586AFE45" w:rsidR="00DE1F77" w:rsidRPr="002F70BA" w:rsidRDefault="00DE1F77" w:rsidP="007C0AE2">
      <w:pPr>
        <w:pStyle w:val="Odstavecseseznamem"/>
        <w:keepNext/>
        <w:keepLines/>
        <w:ind w:left="709"/>
        <w:jc w:val="both"/>
      </w:pPr>
      <w:r w:rsidRPr="002F70BA">
        <w:t>Popis mechanismu stanovení ceny do rozpočtu na základě výsledku stanovení předpokládané hodnoty zakázky:</w:t>
      </w:r>
    </w:p>
    <w:p w14:paraId="423A671C" w14:textId="77777777" w:rsidR="00DE1F77" w:rsidRPr="002F70BA" w:rsidRDefault="00DE1F77" w:rsidP="00A72C9F">
      <w:pPr>
        <w:pStyle w:val="Odstavecseseznamem"/>
        <w:keepNext/>
        <w:keepLines/>
        <w:ind w:left="709"/>
        <w:jc w:val="both"/>
      </w:pPr>
    </w:p>
    <w:p w14:paraId="559280D3" w14:textId="77777777" w:rsidR="00DE1F77" w:rsidRPr="002F70BA" w:rsidRDefault="00DE1F77" w:rsidP="00A72C9F">
      <w:pPr>
        <w:pStyle w:val="Odstavecseseznamem"/>
        <w:keepNext/>
        <w:keepLines/>
        <w:numPr>
          <w:ilvl w:val="0"/>
          <w:numId w:val="31"/>
        </w:numPr>
        <w:ind w:left="426" w:hanging="426"/>
        <w:jc w:val="both"/>
        <w:rPr>
          <w:b/>
        </w:rPr>
      </w:pPr>
      <w:r w:rsidRPr="002F70BA">
        <w:rPr>
          <w:b/>
        </w:rPr>
        <w:t>Způsob stanovení cen do rozpočtu na základě ukončené zakázky</w:t>
      </w:r>
    </w:p>
    <w:p w14:paraId="70650ED1" w14:textId="77777777" w:rsidR="00DE1F77" w:rsidRPr="002F70BA" w:rsidRDefault="00DE1F77" w:rsidP="00A72C9F">
      <w:pPr>
        <w:pStyle w:val="Odstavecseseznamem"/>
        <w:keepNext/>
        <w:keepLines/>
        <w:numPr>
          <w:ilvl w:val="0"/>
          <w:numId w:val="29"/>
        </w:numPr>
        <w:jc w:val="both"/>
      </w:pPr>
      <w:r w:rsidRPr="002F70BA">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6FF664E7" w14:textId="77777777" w:rsidR="00DE1F77" w:rsidRPr="002F70BA" w:rsidRDefault="00DE1F77" w:rsidP="00A72C9F">
      <w:pPr>
        <w:pStyle w:val="Odstavecseseznamem"/>
        <w:keepNext/>
        <w:keepLines/>
        <w:numPr>
          <w:ilvl w:val="0"/>
          <w:numId w:val="29"/>
        </w:numPr>
        <w:jc w:val="both"/>
      </w:pPr>
      <w:r w:rsidRPr="002F70BA">
        <w:t xml:space="preserve">Tím nejsou dotčeny povinnosti předkládat dokumentaci k zakázkám dle kapitoly 5 Obecných pravidel. </w:t>
      </w:r>
    </w:p>
    <w:p w14:paraId="5A89F138" w14:textId="77777777" w:rsidR="00DE1F77" w:rsidRPr="002F70BA" w:rsidRDefault="00DE1F77" w:rsidP="00A72C9F">
      <w:pPr>
        <w:pStyle w:val="Odstavecseseznamem"/>
        <w:keepNext/>
        <w:keepLines/>
        <w:numPr>
          <w:ilvl w:val="0"/>
          <w:numId w:val="29"/>
        </w:numPr>
        <w:jc w:val="both"/>
      </w:pPr>
      <w:r w:rsidRPr="002F70BA">
        <w:t>Pokud žadatel vybral dodavatele na základě ekonomické výhodnosti nabídky, popíše způsob hodnocení nabídek tak, aby bylo zřejmé, na základě jakých kritérií došlo k výběru dodavatele.</w:t>
      </w:r>
    </w:p>
    <w:p w14:paraId="78F7E28F" w14:textId="77777777" w:rsidR="00DE1F77" w:rsidRPr="002F70BA" w:rsidRDefault="00DE1F77" w:rsidP="00A72C9F">
      <w:pPr>
        <w:pStyle w:val="Odstavecseseznamem"/>
        <w:keepNext/>
        <w:keepLines/>
        <w:numPr>
          <w:ilvl w:val="0"/>
          <w:numId w:val="29"/>
        </w:numPr>
        <w:jc w:val="both"/>
      </w:pPr>
      <w:r w:rsidRPr="002F70BA">
        <w:t>Pokud byla do ukončené zakázky podána pouze 1 nabídka, je žadatel zároveň povinen předložit stanovení předpokládané hodnoty zakázky (dle bodu 2) za účelem doložení stanovení ceny do rozpočtu projektu.</w:t>
      </w:r>
    </w:p>
    <w:p w14:paraId="58BB7365" w14:textId="77777777" w:rsidR="00DE1F77" w:rsidRPr="00A8392A" w:rsidRDefault="00DE1F77" w:rsidP="00A72C9F">
      <w:pPr>
        <w:keepNext/>
        <w:keepLines/>
        <w:ind w:firstLine="360"/>
        <w:jc w:val="both"/>
      </w:pPr>
      <w:r w:rsidRPr="00A8392A">
        <w:t>Vzorová tabulka stanovení cen do rozpočtu na základě ukončené zakázky</w:t>
      </w:r>
    </w:p>
    <w:p w14:paraId="2A46D5D1" w14:textId="77777777" w:rsidR="00DE1F77" w:rsidRDefault="00DE1F77" w:rsidP="00A72C9F">
      <w:pPr>
        <w:keepNext/>
        <w:keepLines/>
        <w:jc w:val="both"/>
      </w:pPr>
      <w:r>
        <w:rPr>
          <w:rFonts w:asciiTheme="majorHAnsi" w:hAnsiTheme="majorHAnsi"/>
        </w:rPr>
        <w:object w:dxaOrig="13863" w:dyaOrig="2085" w14:anchorId="2AD822E9">
          <v:shape id="_x0000_i1028" type="#_x0000_t75" style="width:489.75pt;height:73.35pt" o:ole="">
            <v:imagedata r:id="rId17" o:title=""/>
          </v:shape>
          <o:OLEObject Type="Embed" ProgID="Excel.Sheet.12" ShapeID="_x0000_i1028" DrawAspect="Content" ObjectID="_1613204325" r:id="rId18"/>
        </w:object>
      </w:r>
    </w:p>
    <w:p w14:paraId="4E901EC5" w14:textId="40D03AAD" w:rsidR="00971E88" w:rsidRDefault="00971E88">
      <w:pPr>
        <w:pStyle w:val="Nadpis1"/>
        <w:numPr>
          <w:ilvl w:val="0"/>
          <w:numId w:val="14"/>
        </w:numPr>
        <w:ind w:left="470" w:hanging="357"/>
        <w:jc w:val="both"/>
        <w:rPr>
          <w:caps/>
        </w:rPr>
      </w:pPr>
      <w:bookmarkStart w:id="58" w:name="_MON_1528538227"/>
      <w:bookmarkStart w:id="59" w:name="_Toc458199431"/>
      <w:bookmarkStart w:id="60" w:name="_Toc458199432"/>
      <w:bookmarkStart w:id="61" w:name="_Toc458199433"/>
      <w:bookmarkStart w:id="62" w:name="_Toc458199434"/>
      <w:bookmarkStart w:id="63" w:name="_Toc458199435"/>
      <w:bookmarkStart w:id="64" w:name="_Toc458199436"/>
      <w:bookmarkStart w:id="65" w:name="_Toc458199437"/>
      <w:bookmarkStart w:id="66" w:name="_Toc458199438"/>
      <w:bookmarkStart w:id="67" w:name="_Toc458199439"/>
      <w:bookmarkStart w:id="68" w:name="_Toc442263124"/>
      <w:bookmarkStart w:id="69" w:name="_Toc442263125"/>
      <w:bookmarkStart w:id="70" w:name="_Toc442263126"/>
      <w:bookmarkStart w:id="71" w:name="_Toc442263127"/>
      <w:bookmarkStart w:id="72" w:name="_Toc442263128"/>
      <w:bookmarkStart w:id="73" w:name="_Toc445462701"/>
      <w:bookmarkStart w:id="74" w:name="_Toc523815769"/>
      <w:bookmarkEnd w:id="58"/>
      <w:bookmarkEnd w:id="59"/>
      <w:bookmarkEnd w:id="55"/>
      <w:bookmarkEnd w:id="60"/>
      <w:bookmarkEnd w:id="61"/>
      <w:bookmarkEnd w:id="62"/>
      <w:bookmarkEnd w:id="63"/>
      <w:bookmarkEnd w:id="64"/>
      <w:bookmarkEnd w:id="65"/>
      <w:bookmarkEnd w:id="66"/>
      <w:bookmarkEnd w:id="67"/>
      <w:bookmarkEnd w:id="68"/>
      <w:bookmarkEnd w:id="69"/>
      <w:bookmarkEnd w:id="70"/>
      <w:bookmarkEnd w:id="71"/>
      <w:bookmarkEnd w:id="72"/>
      <w:r>
        <w:rPr>
          <w:caps/>
        </w:rPr>
        <w:t>rizik</w:t>
      </w:r>
      <w:bookmarkEnd w:id="73"/>
      <w:r w:rsidR="00451DB7">
        <w:rPr>
          <w:caps/>
        </w:rPr>
        <w:t>a v projektu</w:t>
      </w:r>
      <w:bookmarkEnd w:id="74"/>
    </w:p>
    <w:p w14:paraId="46E5C5EB" w14:textId="77777777" w:rsidR="00971E88" w:rsidRPr="00C463A8" w:rsidRDefault="00971E88" w:rsidP="004A41D9">
      <w:pPr>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90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2D09AD">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84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2D09AD">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844"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844"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2D09AD">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844"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844"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844"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844"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844"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844"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2D09AD">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844"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844"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Nedostatek finančních prostředků 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844"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844"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844"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844"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844"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844"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844"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844"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211EADA" w:rsidR="00971E88" w:rsidRPr="00E20FDB" w:rsidRDefault="00971E88">
            <w:r w:rsidRPr="00E20FDB">
              <w:t>Nedostupná kvalitní pracovní síla v</w:t>
            </w:r>
            <w:r w:rsidR="00310581">
              <w:t> </w:t>
            </w:r>
            <w:r w:rsidRPr="00E20FDB">
              <w:t>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844"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2D09AD">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844"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2D09AD">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844"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4397C64E" w:rsidR="00971E88" w:rsidRPr="00E20FDB" w:rsidRDefault="00971E88">
            <w:r w:rsidRPr="00E20FDB">
              <w:t>Ne</w:t>
            </w:r>
            <w:r>
              <w:t>d</w:t>
            </w:r>
            <w:r w:rsidRPr="00E20FDB">
              <w:t>ostatek finančních prostředků v</w:t>
            </w:r>
            <w:r w:rsidR="00310581">
              <w:t> </w:t>
            </w:r>
            <w:r w:rsidRPr="00E20FDB">
              <w:t>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844"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844"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6A89FC02" w14:textId="5CBE19B1" w:rsidR="00451DB7" w:rsidRPr="00CD4C48" w:rsidRDefault="00451DB7" w:rsidP="00C47152">
      <w:pPr>
        <w:spacing w:before="120"/>
      </w:pPr>
      <w:r>
        <w:t>Žadatel uvede informace o dalších projektech, které předložil do výzvy ŘO IROP, nositele ITI nebo IPRÚ (číslo projektu, alokace, aktivity projektu).</w:t>
      </w:r>
    </w:p>
    <w:p w14:paraId="09F9572B" w14:textId="7E4107E9" w:rsidR="00971E88" w:rsidRDefault="00971E88">
      <w:pPr>
        <w:pStyle w:val="Nadpis1"/>
        <w:numPr>
          <w:ilvl w:val="0"/>
          <w:numId w:val="14"/>
        </w:numPr>
        <w:ind w:left="470" w:hanging="357"/>
        <w:jc w:val="both"/>
        <w:rPr>
          <w:caps/>
        </w:rPr>
      </w:pPr>
      <w:bookmarkStart w:id="75" w:name="_Toc445462702"/>
      <w:bookmarkStart w:id="76" w:name="_Toc523815770"/>
      <w:r>
        <w:rPr>
          <w:caps/>
        </w:rPr>
        <w:t xml:space="preserve">vliv projektů na horizontální </w:t>
      </w:r>
      <w:bookmarkEnd w:id="75"/>
      <w:r w:rsidR="006D1A27">
        <w:rPr>
          <w:caps/>
        </w:rPr>
        <w:t>principy</w:t>
      </w:r>
      <w:bookmarkEnd w:id="76"/>
    </w:p>
    <w:p w14:paraId="4A674BC2" w14:textId="7BD058F3" w:rsidR="00971E88" w:rsidRDefault="00971E88" w:rsidP="00C47152">
      <w:pPr>
        <w:spacing w:after="0"/>
        <w:jc w:val="both"/>
      </w:pPr>
      <w:r>
        <w:t xml:space="preserve">Projekt </w:t>
      </w:r>
      <w:r w:rsidR="00FD02C0">
        <w:t>mus</w:t>
      </w:r>
      <w:r>
        <w:t xml:space="preserve">í </w:t>
      </w:r>
      <w:r w:rsidR="00FD02C0">
        <w:t xml:space="preserve">být v souladu s </w:t>
      </w:r>
      <w:r>
        <w:t>následující</w:t>
      </w:r>
      <w:r w:rsidR="00FD02C0">
        <w:t>mi</w:t>
      </w:r>
      <w:r>
        <w:t xml:space="preserve"> horizontální</w:t>
      </w:r>
      <w:r w:rsidR="00FD02C0">
        <w:t>mi</w:t>
      </w:r>
      <w:r>
        <w:t xml:space="preserve"> </w:t>
      </w:r>
      <w:r w:rsidR="00FD02C0">
        <w:t xml:space="preserve">prioritami </w:t>
      </w:r>
      <w:r w:rsidR="00FD02C0" w:rsidRPr="00FD02C0">
        <w:t>podle článku 7 a 8 Obecného nařízení</w:t>
      </w:r>
      <w:r>
        <w:t>:</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rsidP="00C47152">
      <w:pPr>
        <w:pStyle w:val="Odstavecseseznamem"/>
        <w:numPr>
          <w:ilvl w:val="0"/>
          <w:numId w:val="17"/>
        </w:numPr>
        <w:spacing w:after="120"/>
        <w:ind w:left="714" w:hanging="357"/>
        <w:jc w:val="both"/>
      </w:pPr>
      <w:r>
        <w:t>udržitelný rozvoj</w:t>
      </w:r>
      <w:r w:rsidR="008D6EDD">
        <w:t>.</w:t>
      </w:r>
    </w:p>
    <w:p w14:paraId="78046DFC" w14:textId="12F3217D" w:rsidR="00971E88" w:rsidRDefault="00FD02C0" w:rsidP="00C47152">
      <w:pPr>
        <w:spacing w:after="0"/>
        <w:jc w:val="both"/>
      </w:pPr>
      <w:r>
        <w:t xml:space="preserve">U </w:t>
      </w:r>
      <w:r w:rsidR="00971E88">
        <w:t>každé</w:t>
      </w:r>
      <w:r w:rsidR="009D1884">
        <w:t>ho</w:t>
      </w:r>
      <w:r w:rsidRPr="00FD02C0">
        <w:t xml:space="preserve"> jednotlivé</w:t>
      </w:r>
      <w:r w:rsidR="009D1884">
        <w:t>ho principu</w:t>
      </w:r>
      <w:r w:rsidR="00971E88">
        <w:t xml:space="preserve"> žadatel uvede</w:t>
      </w:r>
      <w:r w:rsidR="009D1884">
        <w:t>, zda:</w:t>
      </w:r>
      <w:r w:rsidRPr="00FD02C0">
        <w:t xml:space="preserve"> </w:t>
      </w:r>
    </w:p>
    <w:p w14:paraId="5CFC5EFF" w14:textId="145866B8" w:rsidR="00971E88" w:rsidRDefault="00971E88" w:rsidP="00971E88">
      <w:pPr>
        <w:pStyle w:val="Odstavecseseznamem"/>
        <w:numPr>
          <w:ilvl w:val="0"/>
          <w:numId w:val="18"/>
        </w:numPr>
        <w:jc w:val="both"/>
      </w:pPr>
      <w:r>
        <w:t xml:space="preserve">projekt je cíleně zaměřen na horizontální </w:t>
      </w:r>
      <w:r w:rsidR="009D1884">
        <w:t>princip</w:t>
      </w:r>
      <w:r>
        <w:t>,</w:t>
      </w:r>
    </w:p>
    <w:p w14:paraId="58D53F9E" w14:textId="1E696990" w:rsidR="00971E88" w:rsidRDefault="00971E88" w:rsidP="00971E88">
      <w:pPr>
        <w:pStyle w:val="Odstavecseseznamem"/>
        <w:numPr>
          <w:ilvl w:val="0"/>
          <w:numId w:val="18"/>
        </w:numPr>
        <w:jc w:val="both"/>
      </w:pPr>
      <w:r>
        <w:t xml:space="preserve">projekt má pozitivní vliv na horizontální </w:t>
      </w:r>
      <w:r w:rsidR="009D1884">
        <w:t>princip</w:t>
      </w:r>
      <w:r w:rsidR="00360638">
        <w:t xml:space="preserve"> </w:t>
      </w:r>
      <w:r w:rsidR="00560E06">
        <w:t xml:space="preserve">(v případě, že projekt podporuje zpřístupnění </w:t>
      </w:r>
      <w:r w:rsidR="009D1884">
        <w:t xml:space="preserve">památky, </w:t>
      </w:r>
      <w:r w:rsidR="00642374">
        <w:t>knihovního fondu</w:t>
      </w:r>
      <w:r w:rsidR="008B2C05">
        <w:t xml:space="preserve"> nebo </w:t>
      </w:r>
      <w:r w:rsidR="00560E06">
        <w:t>sbírkových fondů znevýhodněným skupinám)</w:t>
      </w:r>
      <w:r w:rsidR="009D1884">
        <w:t>,</w:t>
      </w:r>
    </w:p>
    <w:p w14:paraId="07F66838" w14:textId="4D038ACC" w:rsidR="00971E88" w:rsidRDefault="00971E88" w:rsidP="00C47152">
      <w:pPr>
        <w:pStyle w:val="Odstavecseseznamem"/>
        <w:numPr>
          <w:ilvl w:val="0"/>
          <w:numId w:val="18"/>
        </w:numPr>
        <w:spacing w:after="120"/>
        <w:ind w:left="714" w:hanging="357"/>
        <w:jc w:val="both"/>
      </w:pPr>
      <w:r>
        <w:t>projekt je neutrální k horizontální</w:t>
      </w:r>
      <w:r w:rsidR="009D1884">
        <w:t>mu</w:t>
      </w:r>
      <w:r>
        <w:t xml:space="preserve"> </w:t>
      </w:r>
      <w:r w:rsidR="00360638">
        <w:t>pri</w:t>
      </w:r>
      <w:r w:rsidR="009D1884">
        <w:t>ncipu</w:t>
      </w:r>
      <w:r>
        <w:t>.</w:t>
      </w:r>
    </w:p>
    <w:p w14:paraId="46E2AC1C" w14:textId="532EC210" w:rsidR="00360638" w:rsidRDefault="009D1884" w:rsidP="00C47152">
      <w:pPr>
        <w:spacing w:after="120"/>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43D7C9C3" w14:textId="6C3BDCA7" w:rsidR="006D1A27" w:rsidRDefault="006D1A27" w:rsidP="00360638">
      <w:pPr>
        <w:jc w:val="both"/>
      </w:pPr>
      <w:r>
        <w:t>Popis žadatel uvádí v ISKP14+ v záložce horizontální principy v poli Popis a zdůvodnění vlivu projektu na horizontální principy.</w:t>
      </w:r>
    </w:p>
    <w:p w14:paraId="09151BA0" w14:textId="29C4D00D" w:rsidR="001C6309" w:rsidRDefault="006D1A27">
      <w:pPr>
        <w:pStyle w:val="Nadpis1"/>
        <w:numPr>
          <w:ilvl w:val="0"/>
          <w:numId w:val="14"/>
        </w:numPr>
        <w:ind w:left="470" w:hanging="357"/>
        <w:jc w:val="both"/>
        <w:rPr>
          <w:caps/>
        </w:rPr>
      </w:pPr>
      <w:bookmarkStart w:id="77" w:name="_Toc458199442"/>
      <w:bookmarkStart w:id="78" w:name="_Toc445462703"/>
      <w:bookmarkStart w:id="79" w:name="_Toc523815771"/>
      <w:bookmarkEnd w:id="77"/>
      <w:r>
        <w:rPr>
          <w:caps/>
        </w:rPr>
        <w:t xml:space="preserve">Závěrečné </w:t>
      </w:r>
      <w:r w:rsidR="001C6309">
        <w:rPr>
          <w:caps/>
        </w:rPr>
        <w:t>hodnocení udržitelnosti projektu</w:t>
      </w:r>
      <w:bookmarkEnd w:id="78"/>
      <w:bookmarkEnd w:id="79"/>
    </w:p>
    <w:p w14:paraId="0FFFA919" w14:textId="77777777" w:rsidR="00441D3F" w:rsidRDefault="00441D3F" w:rsidP="00441D3F">
      <w:pPr>
        <w:pStyle w:val="Odstavecseseznamem"/>
        <w:numPr>
          <w:ilvl w:val="0"/>
          <w:numId w:val="18"/>
        </w:numPr>
        <w:jc w:val="both"/>
      </w:pPr>
      <w:r>
        <w:t xml:space="preserve">Popis zajištění </w:t>
      </w:r>
      <w:r w:rsidRPr="005F1B12">
        <w:t>udržitelnosti:</w:t>
      </w:r>
    </w:p>
    <w:p w14:paraId="5E06DA8E" w14:textId="77777777" w:rsidR="00441D3F" w:rsidRPr="0057565F" w:rsidRDefault="00441D3F" w:rsidP="00441D3F">
      <w:pPr>
        <w:pStyle w:val="Odstavecseseznamem"/>
        <w:numPr>
          <w:ilvl w:val="1"/>
          <w:numId w:val="18"/>
        </w:numPr>
        <w:jc w:val="both"/>
      </w:pPr>
      <w:r w:rsidRPr="0057565F">
        <w:t xml:space="preserve">Zajištění administrativní kapacity -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7FB5573" w14:textId="77777777" w:rsidR="00441D3F" w:rsidRPr="0057565F" w:rsidRDefault="00441D3F" w:rsidP="00441D3F">
      <w:pPr>
        <w:pStyle w:val="Odstavecseseznamem"/>
        <w:numPr>
          <w:ilvl w:val="1"/>
          <w:numId w:val="18"/>
        </w:numPr>
        <w:jc w:val="both"/>
      </w:pPr>
      <w:r w:rsidRPr="0057565F">
        <w:t xml:space="preserve">Zajištění provozu pro řízení projektu – kancelář (vlastní, pronajatá, vypůjčená, na jak dlouho), počítač, telefon. </w:t>
      </w:r>
    </w:p>
    <w:p w14:paraId="1009EAC8" w14:textId="77777777" w:rsidR="00441D3F" w:rsidRPr="005F1B12" w:rsidRDefault="00441D3F" w:rsidP="00441D3F">
      <w:pPr>
        <w:pStyle w:val="Odstavecseseznamem"/>
        <w:numPr>
          <w:ilvl w:val="1"/>
          <w:numId w:val="18"/>
        </w:numPr>
        <w:jc w:val="both"/>
      </w:pPr>
      <w:r>
        <w:t>S</w:t>
      </w:r>
      <w:r w:rsidRPr="005F1B12">
        <w:t xml:space="preserve">kladové kapacity a rezervy </w:t>
      </w:r>
      <w:r>
        <w:t xml:space="preserve">knihovny nebo </w:t>
      </w:r>
      <w:r w:rsidRPr="005F1B12">
        <w:t>muzea pro další činnost (nové akvizice).</w:t>
      </w:r>
    </w:p>
    <w:p w14:paraId="0F22535F" w14:textId="3FC99DFF" w:rsidR="000F1E92" w:rsidRDefault="00C23799" w:rsidP="000F1E92">
      <w:pPr>
        <w:pStyle w:val="Nadpis1"/>
        <w:numPr>
          <w:ilvl w:val="0"/>
          <w:numId w:val="14"/>
        </w:numPr>
        <w:ind w:left="470" w:hanging="357"/>
        <w:jc w:val="both"/>
        <w:rPr>
          <w:caps/>
        </w:rPr>
      </w:pPr>
      <w:bookmarkStart w:id="80" w:name="_Toc458199444"/>
      <w:bookmarkStart w:id="81" w:name="_Toc458199445"/>
      <w:bookmarkStart w:id="82" w:name="_Toc458199446"/>
      <w:bookmarkStart w:id="83" w:name="_Toc445217495"/>
      <w:bookmarkStart w:id="84" w:name="_Toc445217496"/>
      <w:bookmarkStart w:id="85" w:name="_Toc445217497"/>
      <w:bookmarkStart w:id="86" w:name="_Toc442263133"/>
      <w:bookmarkStart w:id="87" w:name="_Toc442263135"/>
      <w:bookmarkStart w:id="88" w:name="_Toc445462706"/>
      <w:bookmarkStart w:id="89" w:name="_Toc523815772"/>
      <w:bookmarkEnd w:id="80"/>
      <w:bookmarkEnd w:id="81"/>
      <w:bookmarkEnd w:id="82"/>
      <w:bookmarkEnd w:id="83"/>
      <w:bookmarkEnd w:id="84"/>
      <w:bookmarkEnd w:id="85"/>
      <w:bookmarkEnd w:id="86"/>
      <w:bookmarkEnd w:id="87"/>
      <w:r>
        <w:rPr>
          <w:caps/>
        </w:rPr>
        <w:t>stavební řízení</w:t>
      </w:r>
      <w:bookmarkEnd w:id="88"/>
      <w:bookmarkEnd w:id="89"/>
      <w:r w:rsidR="000F1E92">
        <w:rPr>
          <w:caps/>
        </w:rPr>
        <w:t xml:space="preserve"> </w:t>
      </w:r>
    </w:p>
    <w:p w14:paraId="50A7044C" w14:textId="11317574" w:rsidR="005729DE" w:rsidRPr="00CD4C48" w:rsidRDefault="00895AA8" w:rsidP="00CD4C48">
      <w:pPr>
        <w:pStyle w:val="Odstavecseseznamem"/>
        <w:numPr>
          <w:ilvl w:val="0"/>
          <w:numId w:val="4"/>
        </w:numPr>
        <w:jc w:val="both"/>
      </w:pPr>
      <w:r>
        <w:t>Pokud je to relevantní, ž</w:t>
      </w:r>
      <w:r w:rsidR="005729DE" w:rsidRPr="00CD4C48">
        <w:t>adatel popíše jednotlivé kroky a termíny (harmonogram) stavebního řízení.</w:t>
      </w:r>
    </w:p>
    <w:p w14:paraId="4FA83D09" w14:textId="77777777" w:rsidR="00616C22" w:rsidRPr="00616C22" w:rsidRDefault="005729DE" w:rsidP="00E92037">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bookmarkStart w:id="90" w:name="_Toc446072897"/>
    </w:p>
    <w:bookmarkEnd w:id="90"/>
    <w:p w14:paraId="57AB5563" w14:textId="20564CCC" w:rsidR="006C29EA" w:rsidRDefault="006C29EA" w:rsidP="000F1E92"/>
    <w:sectPr w:rsidR="006C29EA" w:rsidSect="00093D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E13E9" w14:textId="77777777" w:rsidR="00E122B6" w:rsidRDefault="00E122B6" w:rsidP="00634381">
      <w:pPr>
        <w:spacing w:after="0" w:line="240" w:lineRule="auto"/>
      </w:pPr>
      <w:r>
        <w:separator/>
      </w:r>
    </w:p>
  </w:endnote>
  <w:endnote w:type="continuationSeparator" w:id="0">
    <w:p w14:paraId="4E622F9F" w14:textId="77777777" w:rsidR="00E122B6" w:rsidRDefault="00E122B6" w:rsidP="00634381">
      <w:pPr>
        <w:spacing w:after="0" w:line="240" w:lineRule="auto"/>
      </w:pPr>
      <w:r>
        <w:continuationSeparator/>
      </w:r>
    </w:p>
  </w:endnote>
  <w:endnote w:type="continuationNotice" w:id="1">
    <w:p w14:paraId="00C3B312" w14:textId="77777777" w:rsidR="00E122B6" w:rsidRDefault="00E122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122B6"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E122B6" w:rsidRPr="00E47FC1" w:rsidRDefault="00E122B6"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E122B6" w:rsidRPr="00E47FC1" w:rsidRDefault="00E122B6"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E122B6" w:rsidRPr="00E47FC1" w:rsidRDefault="00E122B6"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E122B6" w:rsidRPr="00E47FC1" w:rsidRDefault="00E122B6"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4734E95E" w:rsidR="00E122B6" w:rsidRPr="00E47FC1" w:rsidRDefault="00E122B6"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530F3">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530F3">
            <w:rPr>
              <w:rStyle w:val="slostrnky"/>
              <w:rFonts w:ascii="Arial" w:hAnsi="Arial" w:cs="Arial"/>
              <w:noProof/>
              <w:sz w:val="20"/>
            </w:rPr>
            <w:t>14</w:t>
          </w:r>
          <w:r w:rsidRPr="00E47FC1">
            <w:rPr>
              <w:rStyle w:val="slostrnky"/>
              <w:rFonts w:ascii="Arial" w:hAnsi="Arial" w:cs="Arial"/>
              <w:sz w:val="20"/>
            </w:rPr>
            <w:fldChar w:fldCharType="end"/>
          </w:r>
        </w:p>
      </w:tc>
    </w:tr>
  </w:tbl>
  <w:p w14:paraId="2E1675F8" w14:textId="77777777" w:rsidR="00E122B6" w:rsidRDefault="00E122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AA6F8" w14:textId="77777777" w:rsidR="00E122B6" w:rsidRDefault="00E122B6" w:rsidP="00634381">
      <w:pPr>
        <w:spacing w:after="0" w:line="240" w:lineRule="auto"/>
      </w:pPr>
      <w:r>
        <w:separator/>
      </w:r>
    </w:p>
  </w:footnote>
  <w:footnote w:type="continuationSeparator" w:id="0">
    <w:p w14:paraId="60306ECB" w14:textId="77777777" w:rsidR="00E122B6" w:rsidRDefault="00E122B6" w:rsidP="00634381">
      <w:pPr>
        <w:spacing w:after="0" w:line="240" w:lineRule="auto"/>
      </w:pPr>
      <w:r>
        <w:continuationSeparator/>
      </w:r>
    </w:p>
  </w:footnote>
  <w:footnote w:type="continuationNotice" w:id="1">
    <w:p w14:paraId="3F3EBC33" w14:textId="77777777" w:rsidR="00E122B6" w:rsidRDefault="00E122B6">
      <w:pPr>
        <w:spacing w:after="0" w:line="240" w:lineRule="auto"/>
      </w:pPr>
    </w:p>
  </w:footnote>
  <w:footnote w:id="2">
    <w:p w14:paraId="1F8CAEB2" w14:textId="77777777" w:rsidR="00D35D01" w:rsidRDefault="00E122B6" w:rsidP="00D35D01">
      <w:pPr>
        <w:jc w:val="both"/>
        <w:rPr>
          <w:sz w:val="20"/>
          <w:szCs w:val="20"/>
        </w:rPr>
      </w:pPr>
      <w:r>
        <w:rPr>
          <w:rStyle w:val="Znakapoznpodarou"/>
        </w:rPr>
        <w:footnoteRef/>
      </w:r>
      <w:r>
        <w:t xml:space="preserve"> </w:t>
      </w:r>
      <w:r w:rsidR="00D35D01" w:rsidRPr="00CD4C48">
        <w:rPr>
          <w:sz w:val="20"/>
          <w:szCs w:val="20"/>
        </w:rPr>
        <w:t xml:space="preserve">Žadatel uvede data za návštěvnost v uvedených letech dle ročního výkazu NIPOS viz </w:t>
      </w:r>
      <w:hyperlink r:id="rId1" w:history="1">
        <w:r w:rsidR="00D35D01" w:rsidRPr="00E55DA3">
          <w:rPr>
            <w:rStyle w:val="Hypertextovodkaz"/>
            <w:sz w:val="20"/>
            <w:szCs w:val="20"/>
          </w:rPr>
          <w:t>http://www.nipos-mk.cz/wp-content/uploads/2015/11/V14muz15.pdf</w:t>
        </w:r>
      </w:hyperlink>
      <w:r w:rsidR="00D35D01" w:rsidRPr="00E55DA3">
        <w:rPr>
          <w:sz w:val="20"/>
          <w:szCs w:val="20"/>
        </w:rPr>
        <w:t xml:space="preserve"> - do návštěvnosti se započítává „Počet návštěvníků expozic a výstav muzeí a galerií“ a „Počet návštěvníků kulturně výchovných akcí“</w:t>
      </w:r>
      <w:r w:rsidR="00D35D01">
        <w:rPr>
          <w:sz w:val="20"/>
          <w:szCs w:val="20"/>
        </w:rPr>
        <w:t>.</w:t>
      </w:r>
      <w:r w:rsidR="00D35D01" w:rsidRPr="00E55DA3">
        <w:rPr>
          <w:sz w:val="20"/>
          <w:szCs w:val="20"/>
        </w:rPr>
        <w:t xml:space="preserve"> </w:t>
      </w:r>
    </w:p>
    <w:p w14:paraId="3297EBCF" w14:textId="34886FAD" w:rsidR="00E122B6" w:rsidRDefault="00E122B6">
      <w:pPr>
        <w:pStyle w:val="Textpoznpodarou"/>
      </w:pPr>
    </w:p>
  </w:footnote>
  <w:footnote w:id="3">
    <w:p w14:paraId="6F18F280" w14:textId="7278A44B" w:rsidR="00E122B6" w:rsidRPr="00FF7F10" w:rsidRDefault="00E122B6" w:rsidP="00137AC4">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E122B6" w:rsidRDefault="00E122B6" w:rsidP="00977985">
    <w:pPr>
      <w:pStyle w:val="Zhlav"/>
      <w:jc w:val="center"/>
    </w:pPr>
    <w:r>
      <w:rPr>
        <w:noProof/>
        <w:lang w:eastAsia="cs-CZ"/>
      </w:rPr>
      <w:drawing>
        <wp:anchor distT="0" distB="0" distL="114300" distR="114300" simplePos="0" relativeHeight="251658752"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E122B6" w:rsidRDefault="00E122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AF56E9"/>
    <w:multiLevelType w:val="hybridMultilevel"/>
    <w:tmpl w:val="7EEE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56822D3C"/>
    <w:lvl w:ilvl="0" w:tplc="0405000F">
      <w:start w:val="1"/>
      <w:numFmt w:val="decimal"/>
      <w:lvlText w:val="%1."/>
      <w:lvlJc w:val="left"/>
      <w:pPr>
        <w:ind w:left="720" w:hanging="360"/>
      </w:pPr>
    </w:lvl>
    <w:lvl w:ilvl="1" w:tplc="04050015">
      <w:start w:val="1"/>
      <w:numFmt w:val="upp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7C58C7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91132"/>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0"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24"/>
  </w:num>
  <w:num w:numId="5">
    <w:abstractNumId w:val="2"/>
  </w:num>
  <w:num w:numId="6">
    <w:abstractNumId w:val="20"/>
  </w:num>
  <w:num w:numId="7">
    <w:abstractNumId w:val="3"/>
  </w:num>
  <w:num w:numId="8">
    <w:abstractNumId w:val="4"/>
  </w:num>
  <w:num w:numId="9">
    <w:abstractNumId w:val="14"/>
  </w:num>
  <w:num w:numId="10">
    <w:abstractNumId w:val="0"/>
  </w:num>
  <w:num w:numId="11">
    <w:abstractNumId w:val="27"/>
  </w:num>
  <w:num w:numId="12">
    <w:abstractNumId w:val="15"/>
  </w:num>
  <w:num w:numId="13">
    <w:abstractNumId w:val="3"/>
    <w:lvlOverride w:ilvl="0">
      <w:startOverride w:val="1"/>
    </w:lvlOverride>
  </w:num>
  <w:num w:numId="14">
    <w:abstractNumId w:val="21"/>
  </w:num>
  <w:num w:numId="15">
    <w:abstractNumId w:val="5"/>
  </w:num>
  <w:num w:numId="16">
    <w:abstractNumId w:val="18"/>
  </w:num>
  <w:num w:numId="17">
    <w:abstractNumId w:val="16"/>
  </w:num>
  <w:num w:numId="18">
    <w:abstractNumId w:val="7"/>
  </w:num>
  <w:num w:numId="19">
    <w:abstractNumId w:val="22"/>
  </w:num>
  <w:num w:numId="20">
    <w:abstractNumId w:val="26"/>
  </w:num>
  <w:num w:numId="21">
    <w:abstractNumId w:val="6"/>
  </w:num>
  <w:num w:numId="22">
    <w:abstractNumId w:val="19"/>
  </w:num>
  <w:num w:numId="23">
    <w:abstractNumId w:val="13"/>
  </w:num>
  <w:num w:numId="24">
    <w:abstractNumId w:val="29"/>
  </w:num>
  <w:num w:numId="25">
    <w:abstractNumId w:val="28"/>
  </w:num>
  <w:num w:numId="26">
    <w:abstractNumId w:val="30"/>
  </w:num>
  <w:num w:numId="27">
    <w:abstractNumId w:val="17"/>
  </w:num>
  <w:num w:numId="28">
    <w:abstractNumId w:val="25"/>
  </w:num>
  <w:num w:numId="29">
    <w:abstractNumId w:val="1"/>
  </w:num>
  <w:num w:numId="30">
    <w:abstractNumId w:val="23"/>
  </w:num>
  <w:num w:numId="31">
    <w:abstractNumId w:val="12"/>
  </w:num>
  <w:num w:numId="3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OP MAS Vladař">
    <w15:presenceInfo w15:providerId="None" w15:userId="IROP MAS Vlada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122E6"/>
    <w:rsid w:val="00014F63"/>
    <w:rsid w:val="00017117"/>
    <w:rsid w:val="000220A4"/>
    <w:rsid w:val="000246F6"/>
    <w:rsid w:val="00027670"/>
    <w:rsid w:val="00030876"/>
    <w:rsid w:val="00036A3E"/>
    <w:rsid w:val="00047F89"/>
    <w:rsid w:val="000554FF"/>
    <w:rsid w:val="00055823"/>
    <w:rsid w:val="0005663F"/>
    <w:rsid w:val="00057399"/>
    <w:rsid w:val="00057C7F"/>
    <w:rsid w:val="0006421F"/>
    <w:rsid w:val="00070FE9"/>
    <w:rsid w:val="0007301C"/>
    <w:rsid w:val="00081A78"/>
    <w:rsid w:val="000831B8"/>
    <w:rsid w:val="000855EE"/>
    <w:rsid w:val="00087C64"/>
    <w:rsid w:val="00093D8F"/>
    <w:rsid w:val="00096838"/>
    <w:rsid w:val="00097D8F"/>
    <w:rsid w:val="000A46A8"/>
    <w:rsid w:val="000A7467"/>
    <w:rsid w:val="000B039E"/>
    <w:rsid w:val="000B0FC1"/>
    <w:rsid w:val="000B4981"/>
    <w:rsid w:val="000B5C1F"/>
    <w:rsid w:val="000B5F15"/>
    <w:rsid w:val="000B6170"/>
    <w:rsid w:val="000B6E0B"/>
    <w:rsid w:val="000C2529"/>
    <w:rsid w:val="000D1B98"/>
    <w:rsid w:val="000D21B6"/>
    <w:rsid w:val="000D7CA1"/>
    <w:rsid w:val="000E1AFD"/>
    <w:rsid w:val="000E36C1"/>
    <w:rsid w:val="000E4312"/>
    <w:rsid w:val="000E4DD3"/>
    <w:rsid w:val="000E61EE"/>
    <w:rsid w:val="000F0BCD"/>
    <w:rsid w:val="000F1E92"/>
    <w:rsid w:val="000F2840"/>
    <w:rsid w:val="000F29D2"/>
    <w:rsid w:val="000F3778"/>
    <w:rsid w:val="000F58F2"/>
    <w:rsid w:val="000F6876"/>
    <w:rsid w:val="001013FB"/>
    <w:rsid w:val="00101A20"/>
    <w:rsid w:val="00104BFF"/>
    <w:rsid w:val="001066DC"/>
    <w:rsid w:val="00106FBD"/>
    <w:rsid w:val="0010736A"/>
    <w:rsid w:val="00112028"/>
    <w:rsid w:val="00113F29"/>
    <w:rsid w:val="00116445"/>
    <w:rsid w:val="00122F9F"/>
    <w:rsid w:val="00126EBF"/>
    <w:rsid w:val="00127FD5"/>
    <w:rsid w:val="001340B5"/>
    <w:rsid w:val="00134BC0"/>
    <w:rsid w:val="00135C19"/>
    <w:rsid w:val="00137AC4"/>
    <w:rsid w:val="00137E85"/>
    <w:rsid w:val="001413BC"/>
    <w:rsid w:val="00141C5B"/>
    <w:rsid w:val="00143E11"/>
    <w:rsid w:val="00147B27"/>
    <w:rsid w:val="00153B5F"/>
    <w:rsid w:val="0015594C"/>
    <w:rsid w:val="00155A3F"/>
    <w:rsid w:val="0016316C"/>
    <w:rsid w:val="00170885"/>
    <w:rsid w:val="0017455E"/>
    <w:rsid w:val="00174CA1"/>
    <w:rsid w:val="00177708"/>
    <w:rsid w:val="00182A5A"/>
    <w:rsid w:val="00184B6E"/>
    <w:rsid w:val="0018639F"/>
    <w:rsid w:val="00186718"/>
    <w:rsid w:val="00187BA5"/>
    <w:rsid w:val="001A045F"/>
    <w:rsid w:val="001A37AC"/>
    <w:rsid w:val="001A507D"/>
    <w:rsid w:val="001B37E4"/>
    <w:rsid w:val="001B78FD"/>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4152"/>
    <w:rsid w:val="002265AB"/>
    <w:rsid w:val="00227B5B"/>
    <w:rsid w:val="00231F50"/>
    <w:rsid w:val="00234ABD"/>
    <w:rsid w:val="00241D0C"/>
    <w:rsid w:val="00245A55"/>
    <w:rsid w:val="00254B8A"/>
    <w:rsid w:val="002552E9"/>
    <w:rsid w:val="00255CC1"/>
    <w:rsid w:val="002621E1"/>
    <w:rsid w:val="00266ED4"/>
    <w:rsid w:val="00266FAE"/>
    <w:rsid w:val="002748BB"/>
    <w:rsid w:val="00286C01"/>
    <w:rsid w:val="00293D0F"/>
    <w:rsid w:val="00294683"/>
    <w:rsid w:val="002B3E79"/>
    <w:rsid w:val="002C177C"/>
    <w:rsid w:val="002D09AD"/>
    <w:rsid w:val="002D1D6E"/>
    <w:rsid w:val="002D470C"/>
    <w:rsid w:val="002D6396"/>
    <w:rsid w:val="002F47FF"/>
    <w:rsid w:val="002F6DFE"/>
    <w:rsid w:val="003025EB"/>
    <w:rsid w:val="003031AB"/>
    <w:rsid w:val="00310249"/>
    <w:rsid w:val="00310581"/>
    <w:rsid w:val="003130BA"/>
    <w:rsid w:val="00320082"/>
    <w:rsid w:val="00323ACD"/>
    <w:rsid w:val="0033728D"/>
    <w:rsid w:val="00343655"/>
    <w:rsid w:val="00343DC6"/>
    <w:rsid w:val="00345415"/>
    <w:rsid w:val="00346EBD"/>
    <w:rsid w:val="00360638"/>
    <w:rsid w:val="003610A8"/>
    <w:rsid w:val="00363F69"/>
    <w:rsid w:val="0036401D"/>
    <w:rsid w:val="00364C12"/>
    <w:rsid w:val="0036738C"/>
    <w:rsid w:val="00375199"/>
    <w:rsid w:val="00377E4C"/>
    <w:rsid w:val="00393184"/>
    <w:rsid w:val="00397636"/>
    <w:rsid w:val="003A1724"/>
    <w:rsid w:val="003A3145"/>
    <w:rsid w:val="003A442E"/>
    <w:rsid w:val="003A590D"/>
    <w:rsid w:val="003B0AC5"/>
    <w:rsid w:val="003B1000"/>
    <w:rsid w:val="003B6379"/>
    <w:rsid w:val="003B6A39"/>
    <w:rsid w:val="003C1CEB"/>
    <w:rsid w:val="003C20EB"/>
    <w:rsid w:val="003C4C11"/>
    <w:rsid w:val="003C6B60"/>
    <w:rsid w:val="003D5DBC"/>
    <w:rsid w:val="003D65DD"/>
    <w:rsid w:val="003E1094"/>
    <w:rsid w:val="003E1131"/>
    <w:rsid w:val="003F4EC8"/>
    <w:rsid w:val="003F725C"/>
    <w:rsid w:val="00401720"/>
    <w:rsid w:val="00401D28"/>
    <w:rsid w:val="00405EE4"/>
    <w:rsid w:val="004060A9"/>
    <w:rsid w:val="00406150"/>
    <w:rsid w:val="0041126F"/>
    <w:rsid w:val="00414CC9"/>
    <w:rsid w:val="00415805"/>
    <w:rsid w:val="00417E15"/>
    <w:rsid w:val="00422B2E"/>
    <w:rsid w:val="00423108"/>
    <w:rsid w:val="00426A7C"/>
    <w:rsid w:val="00430419"/>
    <w:rsid w:val="0043582A"/>
    <w:rsid w:val="004416C9"/>
    <w:rsid w:val="00441D3F"/>
    <w:rsid w:val="00447ADE"/>
    <w:rsid w:val="00451826"/>
    <w:rsid w:val="00451DB7"/>
    <w:rsid w:val="0045284C"/>
    <w:rsid w:val="00453F48"/>
    <w:rsid w:val="00460AD4"/>
    <w:rsid w:val="00471E11"/>
    <w:rsid w:val="004730D4"/>
    <w:rsid w:val="004770A6"/>
    <w:rsid w:val="00481ED7"/>
    <w:rsid w:val="00482EA1"/>
    <w:rsid w:val="004849AE"/>
    <w:rsid w:val="00484FDF"/>
    <w:rsid w:val="004922E3"/>
    <w:rsid w:val="00494F13"/>
    <w:rsid w:val="004A0682"/>
    <w:rsid w:val="004A2094"/>
    <w:rsid w:val="004A24C0"/>
    <w:rsid w:val="004A323F"/>
    <w:rsid w:val="004A41D9"/>
    <w:rsid w:val="004A4BD7"/>
    <w:rsid w:val="004A55CA"/>
    <w:rsid w:val="004A6526"/>
    <w:rsid w:val="004B0CA5"/>
    <w:rsid w:val="004B45A4"/>
    <w:rsid w:val="004D5635"/>
    <w:rsid w:val="004D5710"/>
    <w:rsid w:val="004D66BF"/>
    <w:rsid w:val="004E057C"/>
    <w:rsid w:val="004E0F91"/>
    <w:rsid w:val="004E1CA1"/>
    <w:rsid w:val="004E2F03"/>
    <w:rsid w:val="004E46F9"/>
    <w:rsid w:val="004F23ED"/>
    <w:rsid w:val="004F3D4D"/>
    <w:rsid w:val="004F6EC5"/>
    <w:rsid w:val="00507877"/>
    <w:rsid w:val="00507957"/>
    <w:rsid w:val="00513C30"/>
    <w:rsid w:val="0051590C"/>
    <w:rsid w:val="00520431"/>
    <w:rsid w:val="005211DB"/>
    <w:rsid w:val="005215D4"/>
    <w:rsid w:val="005260AD"/>
    <w:rsid w:val="00526EDC"/>
    <w:rsid w:val="00530954"/>
    <w:rsid w:val="00552027"/>
    <w:rsid w:val="00554941"/>
    <w:rsid w:val="0056072C"/>
    <w:rsid w:val="00560E06"/>
    <w:rsid w:val="0056183F"/>
    <w:rsid w:val="005627BF"/>
    <w:rsid w:val="0056379F"/>
    <w:rsid w:val="0057074A"/>
    <w:rsid w:val="0057148A"/>
    <w:rsid w:val="00571545"/>
    <w:rsid w:val="005729DE"/>
    <w:rsid w:val="00574A4C"/>
    <w:rsid w:val="00576EF1"/>
    <w:rsid w:val="00580C07"/>
    <w:rsid w:val="00581219"/>
    <w:rsid w:val="00585341"/>
    <w:rsid w:val="005901C7"/>
    <w:rsid w:val="00596086"/>
    <w:rsid w:val="005A160B"/>
    <w:rsid w:val="005A5E85"/>
    <w:rsid w:val="005A6D42"/>
    <w:rsid w:val="005B64B6"/>
    <w:rsid w:val="005C3EC4"/>
    <w:rsid w:val="005C62B7"/>
    <w:rsid w:val="005D049D"/>
    <w:rsid w:val="005D1679"/>
    <w:rsid w:val="005D4955"/>
    <w:rsid w:val="005D79C8"/>
    <w:rsid w:val="005E08C2"/>
    <w:rsid w:val="005E4712"/>
    <w:rsid w:val="005E4C33"/>
    <w:rsid w:val="005E55C6"/>
    <w:rsid w:val="005E5868"/>
    <w:rsid w:val="005E7F63"/>
    <w:rsid w:val="005F1991"/>
    <w:rsid w:val="005F1B12"/>
    <w:rsid w:val="00603860"/>
    <w:rsid w:val="0060422B"/>
    <w:rsid w:val="00616C22"/>
    <w:rsid w:val="006172A8"/>
    <w:rsid w:val="00620CF9"/>
    <w:rsid w:val="006221F8"/>
    <w:rsid w:val="00631D41"/>
    <w:rsid w:val="00632B48"/>
    <w:rsid w:val="00634381"/>
    <w:rsid w:val="00642374"/>
    <w:rsid w:val="00647234"/>
    <w:rsid w:val="00657BFA"/>
    <w:rsid w:val="006636E5"/>
    <w:rsid w:val="0067199E"/>
    <w:rsid w:val="0067736D"/>
    <w:rsid w:val="006803CD"/>
    <w:rsid w:val="00682152"/>
    <w:rsid w:val="0069719B"/>
    <w:rsid w:val="006A1EA1"/>
    <w:rsid w:val="006B3868"/>
    <w:rsid w:val="006B7311"/>
    <w:rsid w:val="006C1818"/>
    <w:rsid w:val="006C29EA"/>
    <w:rsid w:val="006D0883"/>
    <w:rsid w:val="006D1A27"/>
    <w:rsid w:val="006D4EB3"/>
    <w:rsid w:val="006E5C82"/>
    <w:rsid w:val="006E72F1"/>
    <w:rsid w:val="006E7A28"/>
    <w:rsid w:val="006F0C36"/>
    <w:rsid w:val="006F7223"/>
    <w:rsid w:val="00707D54"/>
    <w:rsid w:val="00712CDD"/>
    <w:rsid w:val="007219E6"/>
    <w:rsid w:val="00722201"/>
    <w:rsid w:val="007423E7"/>
    <w:rsid w:val="00742861"/>
    <w:rsid w:val="00743A26"/>
    <w:rsid w:val="0074584E"/>
    <w:rsid w:val="007463B3"/>
    <w:rsid w:val="00752664"/>
    <w:rsid w:val="00756994"/>
    <w:rsid w:val="0075715C"/>
    <w:rsid w:val="0076431E"/>
    <w:rsid w:val="00772723"/>
    <w:rsid w:val="0078231E"/>
    <w:rsid w:val="007A1767"/>
    <w:rsid w:val="007A1873"/>
    <w:rsid w:val="007A23E0"/>
    <w:rsid w:val="007A697C"/>
    <w:rsid w:val="007A7E1B"/>
    <w:rsid w:val="007B09B2"/>
    <w:rsid w:val="007B0B79"/>
    <w:rsid w:val="007B4B81"/>
    <w:rsid w:val="007C0AB0"/>
    <w:rsid w:val="007C0AE2"/>
    <w:rsid w:val="007C45FF"/>
    <w:rsid w:val="007C50FD"/>
    <w:rsid w:val="007C6033"/>
    <w:rsid w:val="007D2576"/>
    <w:rsid w:val="007E17C5"/>
    <w:rsid w:val="007E53BF"/>
    <w:rsid w:val="007F48FB"/>
    <w:rsid w:val="007F5B86"/>
    <w:rsid w:val="007F7FEA"/>
    <w:rsid w:val="008017D0"/>
    <w:rsid w:val="00811083"/>
    <w:rsid w:val="00812353"/>
    <w:rsid w:val="008150FA"/>
    <w:rsid w:val="0081624F"/>
    <w:rsid w:val="008213D5"/>
    <w:rsid w:val="00824C5E"/>
    <w:rsid w:val="0083207B"/>
    <w:rsid w:val="00837598"/>
    <w:rsid w:val="00844F3C"/>
    <w:rsid w:val="00853457"/>
    <w:rsid w:val="008537DD"/>
    <w:rsid w:val="008633B9"/>
    <w:rsid w:val="008716F6"/>
    <w:rsid w:val="00871E97"/>
    <w:rsid w:val="00872BFC"/>
    <w:rsid w:val="00874509"/>
    <w:rsid w:val="00880D61"/>
    <w:rsid w:val="008812C3"/>
    <w:rsid w:val="00882812"/>
    <w:rsid w:val="00884C72"/>
    <w:rsid w:val="00885D11"/>
    <w:rsid w:val="008861FE"/>
    <w:rsid w:val="00895AA8"/>
    <w:rsid w:val="00895CD7"/>
    <w:rsid w:val="008A3E67"/>
    <w:rsid w:val="008A5F96"/>
    <w:rsid w:val="008B2C05"/>
    <w:rsid w:val="008B7E04"/>
    <w:rsid w:val="008B7F92"/>
    <w:rsid w:val="008C5A6B"/>
    <w:rsid w:val="008D6EDD"/>
    <w:rsid w:val="008E20CB"/>
    <w:rsid w:val="008E2E95"/>
    <w:rsid w:val="008E5693"/>
    <w:rsid w:val="008E68C7"/>
    <w:rsid w:val="00900F86"/>
    <w:rsid w:val="00904541"/>
    <w:rsid w:val="00906190"/>
    <w:rsid w:val="00911140"/>
    <w:rsid w:val="009171F9"/>
    <w:rsid w:val="0091798D"/>
    <w:rsid w:val="0092054D"/>
    <w:rsid w:val="00920BF6"/>
    <w:rsid w:val="00921DBD"/>
    <w:rsid w:val="00927004"/>
    <w:rsid w:val="00932304"/>
    <w:rsid w:val="00932786"/>
    <w:rsid w:val="00935867"/>
    <w:rsid w:val="00937344"/>
    <w:rsid w:val="00941215"/>
    <w:rsid w:val="009463B5"/>
    <w:rsid w:val="009503F3"/>
    <w:rsid w:val="009530F3"/>
    <w:rsid w:val="00953D15"/>
    <w:rsid w:val="00954C64"/>
    <w:rsid w:val="00960AC9"/>
    <w:rsid w:val="00961249"/>
    <w:rsid w:val="00964210"/>
    <w:rsid w:val="0096682A"/>
    <w:rsid w:val="009716C3"/>
    <w:rsid w:val="00971E88"/>
    <w:rsid w:val="00973F1F"/>
    <w:rsid w:val="00976229"/>
    <w:rsid w:val="00976931"/>
    <w:rsid w:val="00977985"/>
    <w:rsid w:val="00983598"/>
    <w:rsid w:val="009859CE"/>
    <w:rsid w:val="00987966"/>
    <w:rsid w:val="00991CCA"/>
    <w:rsid w:val="00992C41"/>
    <w:rsid w:val="0099318D"/>
    <w:rsid w:val="009A445A"/>
    <w:rsid w:val="009B0697"/>
    <w:rsid w:val="009B4D2B"/>
    <w:rsid w:val="009C2DA4"/>
    <w:rsid w:val="009D0FB3"/>
    <w:rsid w:val="009D1884"/>
    <w:rsid w:val="009D2C80"/>
    <w:rsid w:val="009D7224"/>
    <w:rsid w:val="009E12C3"/>
    <w:rsid w:val="009E4F57"/>
    <w:rsid w:val="009F0AA0"/>
    <w:rsid w:val="009F6314"/>
    <w:rsid w:val="00A00C8D"/>
    <w:rsid w:val="00A00CB8"/>
    <w:rsid w:val="00A02152"/>
    <w:rsid w:val="00A117FF"/>
    <w:rsid w:val="00A17AC6"/>
    <w:rsid w:val="00A20086"/>
    <w:rsid w:val="00A22FFF"/>
    <w:rsid w:val="00A24831"/>
    <w:rsid w:val="00A2741B"/>
    <w:rsid w:val="00A311A0"/>
    <w:rsid w:val="00A3331C"/>
    <w:rsid w:val="00A33F6A"/>
    <w:rsid w:val="00A4392B"/>
    <w:rsid w:val="00A55007"/>
    <w:rsid w:val="00A57BB7"/>
    <w:rsid w:val="00A65192"/>
    <w:rsid w:val="00A6683F"/>
    <w:rsid w:val="00A67C37"/>
    <w:rsid w:val="00A72C9F"/>
    <w:rsid w:val="00A75400"/>
    <w:rsid w:val="00A927A9"/>
    <w:rsid w:val="00A9543E"/>
    <w:rsid w:val="00A966F2"/>
    <w:rsid w:val="00AA1646"/>
    <w:rsid w:val="00AA6E68"/>
    <w:rsid w:val="00AB1992"/>
    <w:rsid w:val="00AB577F"/>
    <w:rsid w:val="00AC0DD7"/>
    <w:rsid w:val="00AC2CB2"/>
    <w:rsid w:val="00AC5906"/>
    <w:rsid w:val="00AE1117"/>
    <w:rsid w:val="00AE6108"/>
    <w:rsid w:val="00AF02C0"/>
    <w:rsid w:val="00AF4367"/>
    <w:rsid w:val="00AF4CCA"/>
    <w:rsid w:val="00AF4D88"/>
    <w:rsid w:val="00AF5D35"/>
    <w:rsid w:val="00B0097D"/>
    <w:rsid w:val="00B15633"/>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1093"/>
    <w:rsid w:val="00B62B82"/>
    <w:rsid w:val="00B7154D"/>
    <w:rsid w:val="00B71613"/>
    <w:rsid w:val="00B7197B"/>
    <w:rsid w:val="00B8239F"/>
    <w:rsid w:val="00B8276E"/>
    <w:rsid w:val="00B82A1D"/>
    <w:rsid w:val="00B83E2D"/>
    <w:rsid w:val="00B867CC"/>
    <w:rsid w:val="00B92155"/>
    <w:rsid w:val="00BA2158"/>
    <w:rsid w:val="00BA6A94"/>
    <w:rsid w:val="00BA77FD"/>
    <w:rsid w:val="00BB3F6E"/>
    <w:rsid w:val="00BC233E"/>
    <w:rsid w:val="00BD4455"/>
    <w:rsid w:val="00BD70AB"/>
    <w:rsid w:val="00BE0DE7"/>
    <w:rsid w:val="00BE1697"/>
    <w:rsid w:val="00BE5263"/>
    <w:rsid w:val="00BF33E7"/>
    <w:rsid w:val="00BF56F1"/>
    <w:rsid w:val="00C03240"/>
    <w:rsid w:val="00C037D6"/>
    <w:rsid w:val="00C053B0"/>
    <w:rsid w:val="00C0586B"/>
    <w:rsid w:val="00C14164"/>
    <w:rsid w:val="00C17ABC"/>
    <w:rsid w:val="00C23799"/>
    <w:rsid w:val="00C23F14"/>
    <w:rsid w:val="00C24C75"/>
    <w:rsid w:val="00C346E3"/>
    <w:rsid w:val="00C36870"/>
    <w:rsid w:val="00C43126"/>
    <w:rsid w:val="00C463A8"/>
    <w:rsid w:val="00C46B7B"/>
    <w:rsid w:val="00C47152"/>
    <w:rsid w:val="00C47B06"/>
    <w:rsid w:val="00C503A2"/>
    <w:rsid w:val="00C533FF"/>
    <w:rsid w:val="00C61088"/>
    <w:rsid w:val="00C70B19"/>
    <w:rsid w:val="00C75F21"/>
    <w:rsid w:val="00C815AF"/>
    <w:rsid w:val="00C837BE"/>
    <w:rsid w:val="00C85167"/>
    <w:rsid w:val="00C85696"/>
    <w:rsid w:val="00C94366"/>
    <w:rsid w:val="00C973F7"/>
    <w:rsid w:val="00CA4DB3"/>
    <w:rsid w:val="00CB1446"/>
    <w:rsid w:val="00CB3607"/>
    <w:rsid w:val="00CB68E1"/>
    <w:rsid w:val="00CC08F9"/>
    <w:rsid w:val="00CC21DF"/>
    <w:rsid w:val="00CC4A29"/>
    <w:rsid w:val="00CD10C9"/>
    <w:rsid w:val="00CD4C48"/>
    <w:rsid w:val="00CD6242"/>
    <w:rsid w:val="00CD7527"/>
    <w:rsid w:val="00CE3011"/>
    <w:rsid w:val="00CE4E0C"/>
    <w:rsid w:val="00CE4FAB"/>
    <w:rsid w:val="00CE5EF4"/>
    <w:rsid w:val="00CE7188"/>
    <w:rsid w:val="00CF2544"/>
    <w:rsid w:val="00CF28EB"/>
    <w:rsid w:val="00CF43D3"/>
    <w:rsid w:val="00CF4451"/>
    <w:rsid w:val="00CF47C5"/>
    <w:rsid w:val="00CF4F92"/>
    <w:rsid w:val="00CF5985"/>
    <w:rsid w:val="00CF7859"/>
    <w:rsid w:val="00D012FF"/>
    <w:rsid w:val="00D036BC"/>
    <w:rsid w:val="00D11A3D"/>
    <w:rsid w:val="00D1388C"/>
    <w:rsid w:val="00D3044D"/>
    <w:rsid w:val="00D33570"/>
    <w:rsid w:val="00D35D01"/>
    <w:rsid w:val="00D42D8C"/>
    <w:rsid w:val="00D466EE"/>
    <w:rsid w:val="00D50E66"/>
    <w:rsid w:val="00D6098B"/>
    <w:rsid w:val="00D63D7F"/>
    <w:rsid w:val="00D720AF"/>
    <w:rsid w:val="00D72354"/>
    <w:rsid w:val="00D74DEE"/>
    <w:rsid w:val="00D77E0C"/>
    <w:rsid w:val="00D77E91"/>
    <w:rsid w:val="00D831F1"/>
    <w:rsid w:val="00D86467"/>
    <w:rsid w:val="00D87C4A"/>
    <w:rsid w:val="00D94FBA"/>
    <w:rsid w:val="00D96442"/>
    <w:rsid w:val="00DA0B8F"/>
    <w:rsid w:val="00DA4909"/>
    <w:rsid w:val="00DA5275"/>
    <w:rsid w:val="00DA67EE"/>
    <w:rsid w:val="00DD20F2"/>
    <w:rsid w:val="00DE1F77"/>
    <w:rsid w:val="00DE2B1F"/>
    <w:rsid w:val="00DE2E66"/>
    <w:rsid w:val="00DE3382"/>
    <w:rsid w:val="00DE477F"/>
    <w:rsid w:val="00DF75F6"/>
    <w:rsid w:val="00E11701"/>
    <w:rsid w:val="00E122B6"/>
    <w:rsid w:val="00E20D5C"/>
    <w:rsid w:val="00E20FDB"/>
    <w:rsid w:val="00E22F5E"/>
    <w:rsid w:val="00E2345E"/>
    <w:rsid w:val="00E278A6"/>
    <w:rsid w:val="00E27D43"/>
    <w:rsid w:val="00E30EE5"/>
    <w:rsid w:val="00E51D48"/>
    <w:rsid w:val="00E55DA3"/>
    <w:rsid w:val="00E61590"/>
    <w:rsid w:val="00E625DF"/>
    <w:rsid w:val="00E63CCE"/>
    <w:rsid w:val="00E64FA8"/>
    <w:rsid w:val="00E66803"/>
    <w:rsid w:val="00E778E3"/>
    <w:rsid w:val="00E80381"/>
    <w:rsid w:val="00E82F7A"/>
    <w:rsid w:val="00E86085"/>
    <w:rsid w:val="00E8642E"/>
    <w:rsid w:val="00E874E8"/>
    <w:rsid w:val="00E91466"/>
    <w:rsid w:val="00E92037"/>
    <w:rsid w:val="00E92072"/>
    <w:rsid w:val="00E92DA2"/>
    <w:rsid w:val="00EA7418"/>
    <w:rsid w:val="00EB0EA0"/>
    <w:rsid w:val="00EB382C"/>
    <w:rsid w:val="00EB4303"/>
    <w:rsid w:val="00EB6B75"/>
    <w:rsid w:val="00EC0EB8"/>
    <w:rsid w:val="00EC190D"/>
    <w:rsid w:val="00EC7DB6"/>
    <w:rsid w:val="00ED1DE4"/>
    <w:rsid w:val="00EE15DB"/>
    <w:rsid w:val="00F000E2"/>
    <w:rsid w:val="00F02008"/>
    <w:rsid w:val="00F0627E"/>
    <w:rsid w:val="00F11638"/>
    <w:rsid w:val="00F158D8"/>
    <w:rsid w:val="00F20C11"/>
    <w:rsid w:val="00F218B8"/>
    <w:rsid w:val="00F31455"/>
    <w:rsid w:val="00F33CAB"/>
    <w:rsid w:val="00F37560"/>
    <w:rsid w:val="00F40863"/>
    <w:rsid w:val="00F41C53"/>
    <w:rsid w:val="00F62C46"/>
    <w:rsid w:val="00F66545"/>
    <w:rsid w:val="00F70BB4"/>
    <w:rsid w:val="00FA3A38"/>
    <w:rsid w:val="00FB0A45"/>
    <w:rsid w:val="00FB5840"/>
    <w:rsid w:val="00FB613E"/>
    <w:rsid w:val="00FC15CD"/>
    <w:rsid w:val="00FC2854"/>
    <w:rsid w:val="00FC7E22"/>
    <w:rsid w:val="00FD02C0"/>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2339A4D"/>
  <w15:docId w15:val="{4E7CB789-D223-4F95-A6A7-B21FFB13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 w:type="character" w:styleId="Sledovanodkaz">
    <w:name w:val="FollowedHyperlink"/>
    <w:basedOn w:val="Standardnpsmoodstavce"/>
    <w:uiPriority w:val="99"/>
    <w:semiHidden/>
    <w:unhideWhenUsed/>
    <w:rsid w:val="00AF5D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055784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see2a5tx8j" TargetMode="External"/><Relationship Id="rId13" Type="http://schemas.openxmlformats.org/officeDocument/2006/relationships/image" Target="media/image3.emf"/><Relationship Id="rId18" Type="http://schemas.openxmlformats.org/officeDocument/2006/relationships/package" Target="embeddings/List_aplikace_Microsoft_Excel3.xls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2.xlsx"/><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List_aplikace_Microsoft_Excel1.xlsx"/></Relationships>
</file>

<file path=word/_rels/footnotes.xml.rels><?xml version="1.0" encoding="UTF-8" standalone="yes"?>
<Relationships xmlns="http://schemas.openxmlformats.org/package/2006/relationships"><Relationship Id="rId1" Type="http://schemas.openxmlformats.org/officeDocument/2006/relationships/hyperlink" Target="http://www.nipos-mk.cz/wp-content/uploads/2015/11/V14muz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C1839-6255-418D-A2B8-0B045B737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2940</Words>
  <Characters>17351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IROP MAS Vladař</cp:lastModifiedBy>
  <cp:revision>20</cp:revision>
  <cp:lastPrinted>2016-10-05T08:08:00Z</cp:lastPrinted>
  <dcterms:created xsi:type="dcterms:W3CDTF">2019-02-12T09:23:00Z</dcterms:created>
  <dcterms:modified xsi:type="dcterms:W3CDTF">2019-03-04T10:32:00Z</dcterms:modified>
</cp:coreProperties>
</file>