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DE7BC" w14:textId="77777777" w:rsidR="00585341" w:rsidRDefault="00B43E8A" w:rsidP="008A3E67">
      <w:pPr>
        <w:jc w:val="both"/>
        <w:rPr>
          <w:caps/>
        </w:rPr>
      </w:pPr>
      <w:r>
        <w:rPr>
          <w:caps/>
        </w:rPr>
        <w:t xml:space="preserve"> </w:t>
      </w:r>
    </w:p>
    <w:p w14:paraId="64F006DD"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74437E1" w14:textId="77777777" w:rsidR="002467D2" w:rsidRDefault="002467D2" w:rsidP="002467D2">
      <w:pPr>
        <w:pStyle w:val="Zkladnodstavec"/>
        <w:rPr>
          <w:rFonts w:ascii="MyriadPro-Black" w:hAnsi="MyriadPro-Black" w:cs="MyriadPro-Black"/>
          <w:caps/>
          <w:sz w:val="40"/>
          <w:szCs w:val="40"/>
        </w:rPr>
      </w:pPr>
    </w:p>
    <w:p w14:paraId="3F20ACA6" w14:textId="77777777" w:rsidR="002467D2" w:rsidRDefault="002467D2" w:rsidP="002467D2"/>
    <w:p w14:paraId="638C2416"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2513A49"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99176A">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99176A">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99176A">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99176A">
        <w:rPr>
          <w:rFonts w:asciiTheme="majorHAnsi" w:hAnsiTheme="majorHAnsi" w:cs="MyriadPro-Black"/>
          <w:caps/>
          <w:sz w:val="60"/>
          <w:szCs w:val="60"/>
        </w:rPr>
        <w:t>CLLD</w:t>
      </w:r>
    </w:p>
    <w:p w14:paraId="5135B146" w14:textId="77777777" w:rsidR="002467D2" w:rsidRDefault="002467D2" w:rsidP="002467D2">
      <w:pPr>
        <w:rPr>
          <w:rFonts w:ascii="Arial" w:hAnsi="Arial" w:cs="Arial"/>
          <w:b/>
          <w:sz w:val="40"/>
          <w:szCs w:val="40"/>
        </w:rPr>
      </w:pPr>
    </w:p>
    <w:p w14:paraId="13DEB176" w14:textId="77777777"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99176A">
        <w:rPr>
          <w:rFonts w:asciiTheme="majorHAnsi" w:hAnsiTheme="majorHAnsi" w:cs="MyriadPro-Black"/>
          <w:caps/>
          <w:color w:val="A6A6A6"/>
          <w:sz w:val="40"/>
          <w:szCs w:val="40"/>
        </w:rPr>
        <w:t>4.1</w:t>
      </w:r>
    </w:p>
    <w:p w14:paraId="614AA5FA" w14:textId="77777777" w:rsidR="002467D2" w:rsidRPr="00194365" w:rsidRDefault="006641F6" w:rsidP="002467D2">
      <w:pPr>
        <w:rPr>
          <w:rFonts w:asciiTheme="majorHAnsi" w:hAnsiTheme="majorHAnsi" w:cs="MyriadPro-Black"/>
          <w:caps/>
          <w:color w:val="A6A6A6"/>
          <w:sz w:val="40"/>
          <w:szCs w:val="40"/>
        </w:rPr>
      </w:pPr>
      <w:r w:rsidRPr="00194365">
        <w:rPr>
          <w:rFonts w:asciiTheme="majorHAnsi" w:hAnsiTheme="majorHAnsi" w:cs="MyriadPro-Black"/>
          <w:caps/>
          <w:color w:val="A6A6A6"/>
          <w:sz w:val="40"/>
          <w:szCs w:val="40"/>
        </w:rPr>
        <w:t>PRŮBĚŽN</w:t>
      </w:r>
      <w:r w:rsidR="00F16B60" w:rsidRPr="00194365">
        <w:rPr>
          <w:rFonts w:asciiTheme="majorHAnsi" w:hAnsiTheme="majorHAnsi" w:cs="MyriadPro-Black"/>
          <w:caps/>
          <w:color w:val="A6A6A6"/>
          <w:sz w:val="40"/>
          <w:szCs w:val="40"/>
        </w:rPr>
        <w:t xml:space="preserve">Á výzva </w:t>
      </w:r>
      <w:r w:rsidR="002467D2" w:rsidRPr="00645457">
        <w:rPr>
          <w:rFonts w:asciiTheme="majorHAnsi" w:hAnsiTheme="majorHAnsi" w:cs="MyriadPro-Black"/>
          <w:caps/>
          <w:color w:val="A6A6A6"/>
          <w:sz w:val="40"/>
          <w:szCs w:val="40"/>
        </w:rPr>
        <w:t xml:space="preserve">č. </w:t>
      </w:r>
      <w:r w:rsidR="0062443C">
        <w:rPr>
          <w:rFonts w:asciiTheme="majorHAnsi" w:hAnsiTheme="majorHAnsi" w:cs="MyriadPro-Black"/>
          <w:caps/>
          <w:color w:val="A6A6A6"/>
          <w:sz w:val="40"/>
          <w:szCs w:val="40"/>
        </w:rPr>
        <w:t>69</w:t>
      </w:r>
    </w:p>
    <w:p w14:paraId="07CE44CF" w14:textId="77777777" w:rsidR="002467D2" w:rsidRDefault="002467D2" w:rsidP="002467D2">
      <w:pPr>
        <w:rPr>
          <w:rFonts w:ascii="Arial" w:hAnsi="Arial" w:cs="Arial"/>
          <w:b/>
          <w:sz w:val="40"/>
          <w:szCs w:val="40"/>
        </w:rPr>
      </w:pPr>
    </w:p>
    <w:p w14:paraId="0F327CA3"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6641F6">
        <w:rPr>
          <w:rFonts w:asciiTheme="majorHAnsi" w:hAnsiTheme="majorHAnsi" w:cs="MyriadPro-Black"/>
          <w:caps/>
          <w:sz w:val="40"/>
          <w:szCs w:val="40"/>
        </w:rPr>
        <w:t>a</w:t>
      </w:r>
    </w:p>
    <w:p w14:paraId="1EE43EFA" w14:textId="77777777" w:rsidR="002467D2" w:rsidRDefault="002467D2" w:rsidP="002467D2">
      <w:pPr>
        <w:pStyle w:val="Zkladnodstavec"/>
        <w:rPr>
          <w:rFonts w:asciiTheme="majorHAnsi" w:hAnsiTheme="majorHAnsi" w:cs="MyriadPro-Black"/>
          <w:b/>
          <w:caps/>
          <w:sz w:val="46"/>
          <w:szCs w:val="40"/>
        </w:rPr>
      </w:pPr>
    </w:p>
    <w:p w14:paraId="3550B46B" w14:textId="77777777" w:rsidR="002467D2" w:rsidRPr="00975D84" w:rsidRDefault="002467D2" w:rsidP="002467D2">
      <w:pPr>
        <w:tabs>
          <w:tab w:val="left" w:pos="5055"/>
        </w:tabs>
        <w:rPr>
          <w:rFonts w:ascii="Cambria" w:hAnsi="Cambria" w:cs="MyriadPro-Black"/>
          <w:sz w:val="40"/>
          <w:szCs w:val="40"/>
        </w:rPr>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975D84" w:rsidRPr="00975D84">
        <w:rPr>
          <w:rFonts w:ascii="Cambria" w:hAnsi="Cambria" w:cs="MyriadPro-Black"/>
          <w:sz w:val="40"/>
          <w:szCs w:val="40"/>
        </w:rPr>
        <w:t>Technika pro integrovaný záchranný systém</w:t>
      </w:r>
    </w:p>
    <w:p w14:paraId="74263E2A" w14:textId="77777777" w:rsidR="002467D2" w:rsidRDefault="002467D2" w:rsidP="002467D2">
      <w:pPr>
        <w:tabs>
          <w:tab w:val="left" w:pos="5055"/>
        </w:tabs>
        <w:jc w:val="center"/>
      </w:pPr>
    </w:p>
    <w:p w14:paraId="7A2BD487" w14:textId="77777777" w:rsidR="006641F6" w:rsidRDefault="006641F6" w:rsidP="002467D2">
      <w:pPr>
        <w:tabs>
          <w:tab w:val="left" w:pos="5055"/>
        </w:tabs>
        <w:jc w:val="center"/>
      </w:pPr>
    </w:p>
    <w:p w14:paraId="7E85483C" w14:textId="77777777" w:rsidR="009D105A" w:rsidRDefault="009D105A" w:rsidP="002467D2">
      <w:pPr>
        <w:tabs>
          <w:tab w:val="left" w:pos="5055"/>
        </w:tabs>
        <w:jc w:val="center"/>
      </w:pPr>
    </w:p>
    <w:p w14:paraId="5A31161D" w14:textId="77777777" w:rsidR="002467D2" w:rsidRDefault="002467D2" w:rsidP="002467D2">
      <w:pPr>
        <w:tabs>
          <w:tab w:val="left" w:pos="5055"/>
        </w:tabs>
        <w:jc w:val="center"/>
      </w:pPr>
    </w:p>
    <w:p w14:paraId="282A3B2A" w14:textId="5B1EEB9C" w:rsidR="00654A8C" w:rsidRDefault="00E53298" w:rsidP="00654A8C">
      <w:pPr>
        <w:pStyle w:val="Zkladnodstavec"/>
        <w:rPr>
          <w:ins w:id="0" w:author="IROP MAS Vladař" w:date="2019-02-28T13:10:00Z"/>
          <w:rFonts w:asciiTheme="majorHAnsi" w:hAnsiTheme="majorHAnsi" w:cs="MyriadPro-Black"/>
          <w:caps/>
          <w:sz w:val="32"/>
          <w:szCs w:val="40"/>
        </w:rPr>
      </w:pPr>
      <w:r w:rsidRPr="00526AA7">
        <w:rPr>
          <w:rFonts w:asciiTheme="majorHAnsi" w:hAnsiTheme="majorHAnsi" w:cs="MyriadPro-Black"/>
          <w:caps/>
          <w:sz w:val="32"/>
          <w:szCs w:val="40"/>
        </w:rPr>
        <w:t xml:space="preserve">pLATNOST OD </w:t>
      </w:r>
      <w:r w:rsidR="000F5549">
        <w:rPr>
          <w:rFonts w:asciiTheme="majorHAnsi" w:hAnsiTheme="majorHAnsi" w:cs="MyriadPro-Black"/>
          <w:caps/>
          <w:sz w:val="32"/>
          <w:szCs w:val="40"/>
        </w:rPr>
        <w:t>2</w:t>
      </w:r>
      <w:r w:rsidR="00526AA7">
        <w:rPr>
          <w:rFonts w:asciiTheme="majorHAnsi" w:hAnsiTheme="majorHAnsi" w:cs="MyriadPro-Black"/>
          <w:caps/>
          <w:sz w:val="32"/>
          <w:szCs w:val="40"/>
        </w:rPr>
        <w:t>. 1</w:t>
      </w:r>
      <w:r w:rsidR="000F5549">
        <w:rPr>
          <w:rFonts w:asciiTheme="majorHAnsi" w:hAnsiTheme="majorHAnsi" w:cs="MyriadPro-Black"/>
          <w:caps/>
          <w:sz w:val="32"/>
          <w:szCs w:val="40"/>
        </w:rPr>
        <w:t>1</w:t>
      </w:r>
      <w:r w:rsidR="00526AA7">
        <w:rPr>
          <w:rFonts w:asciiTheme="majorHAnsi" w:hAnsiTheme="majorHAnsi" w:cs="MyriadPro-Black"/>
          <w:caps/>
          <w:sz w:val="32"/>
          <w:szCs w:val="40"/>
        </w:rPr>
        <w:t xml:space="preserve">. </w:t>
      </w:r>
      <w:r w:rsidR="0033687D" w:rsidRPr="00526AA7">
        <w:rPr>
          <w:rFonts w:asciiTheme="majorHAnsi" w:hAnsiTheme="majorHAnsi" w:cs="MyriadPro-Black"/>
          <w:caps/>
          <w:sz w:val="32"/>
          <w:szCs w:val="40"/>
        </w:rPr>
        <w:t>201</w:t>
      </w:r>
      <w:r w:rsidR="00B568E6">
        <w:rPr>
          <w:rFonts w:asciiTheme="majorHAnsi" w:hAnsiTheme="majorHAnsi" w:cs="MyriadPro-Black"/>
          <w:caps/>
          <w:sz w:val="32"/>
          <w:szCs w:val="40"/>
        </w:rPr>
        <w:t>8</w:t>
      </w:r>
    </w:p>
    <w:p w14:paraId="4C41A31A" w14:textId="3B1B483D" w:rsidR="00DE4474" w:rsidRPr="003554D6" w:rsidRDefault="00DE4474" w:rsidP="00654A8C">
      <w:pPr>
        <w:pStyle w:val="Zkladnodstavec"/>
        <w:rPr>
          <w:rFonts w:asciiTheme="majorHAnsi" w:hAnsiTheme="majorHAnsi" w:cs="MyriadPro-Black"/>
          <w:b/>
          <w:caps/>
          <w:color w:val="06AE1A"/>
        </w:rPr>
      </w:pPr>
      <w:r w:rsidRPr="003554D6">
        <w:rPr>
          <w:rFonts w:asciiTheme="majorHAnsi" w:hAnsiTheme="majorHAnsi" w:cs="MyriadPro-Black"/>
          <w:b/>
          <w:color w:val="06AE1A"/>
          <w:highlight w:val="lightGray"/>
        </w:rPr>
        <w:t>Verze Osnovy studie proveditelnosti upravena MAS Vladař o.p.s.</w:t>
      </w:r>
    </w:p>
    <w:p w14:paraId="4BE06407" w14:textId="77777777" w:rsidR="00B61F42" w:rsidRDefault="00B61F42" w:rsidP="00FA5536">
      <w:pPr>
        <w:rPr>
          <w:rFonts w:ascii="Cambria" w:hAnsi="Cambria"/>
          <w:b/>
          <w:caps/>
          <w:color w:val="365F91" w:themeColor="accent1" w:themeShade="BF"/>
          <w:sz w:val="28"/>
          <w:szCs w:val="28"/>
        </w:rPr>
      </w:pPr>
    </w:p>
    <w:p w14:paraId="772C91EC" w14:textId="47DEDD66"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03E6F882" w14:textId="77777777" w:rsidR="004D6B92" w:rsidRDefault="004D6B92">
          <w:pPr>
            <w:pStyle w:val="Nadpisobsahu"/>
          </w:pPr>
        </w:p>
        <w:p w14:paraId="6CC4B5D0" w14:textId="54E8DA51" w:rsidR="00801AE9" w:rsidRDefault="004D6B92">
          <w:pPr>
            <w:pStyle w:val="Obsah1"/>
            <w:rPr>
              <w:rFonts w:eastAsiaTheme="minorEastAsia"/>
              <w:noProof/>
              <w:lang w:eastAsia="cs-CZ"/>
            </w:rPr>
          </w:pPr>
          <w:r>
            <w:fldChar w:fldCharType="begin"/>
          </w:r>
          <w:r>
            <w:instrText xml:space="preserve"> TOC \o "1-3" \h \z \u </w:instrText>
          </w:r>
          <w:r>
            <w:fldChar w:fldCharType="separate"/>
          </w:r>
          <w:hyperlink w:anchor="_Toc528309732" w:history="1">
            <w:r w:rsidR="00801AE9" w:rsidRPr="0031090A">
              <w:rPr>
                <w:rStyle w:val="Hypertextovodkaz"/>
                <w:caps/>
                <w:noProof/>
              </w:rPr>
              <w:t>1.</w:t>
            </w:r>
            <w:r w:rsidR="00801AE9">
              <w:rPr>
                <w:rFonts w:eastAsiaTheme="minorEastAsia"/>
                <w:noProof/>
                <w:lang w:eastAsia="cs-CZ"/>
              </w:rPr>
              <w:tab/>
            </w:r>
            <w:r w:rsidR="00801AE9" w:rsidRPr="0031090A">
              <w:rPr>
                <w:rStyle w:val="Hypertextovodkaz"/>
                <w:caps/>
                <w:noProof/>
              </w:rPr>
              <w:t>ÚVODNÍ INFORMACE</w:t>
            </w:r>
            <w:r w:rsidR="00801AE9">
              <w:rPr>
                <w:noProof/>
                <w:webHidden/>
              </w:rPr>
              <w:tab/>
            </w:r>
            <w:r w:rsidR="00801AE9">
              <w:rPr>
                <w:noProof/>
                <w:webHidden/>
              </w:rPr>
              <w:fldChar w:fldCharType="begin"/>
            </w:r>
            <w:r w:rsidR="00801AE9">
              <w:rPr>
                <w:noProof/>
                <w:webHidden/>
              </w:rPr>
              <w:instrText xml:space="preserve"> PAGEREF _Toc528309732 \h </w:instrText>
            </w:r>
            <w:r w:rsidR="00801AE9">
              <w:rPr>
                <w:noProof/>
                <w:webHidden/>
              </w:rPr>
            </w:r>
            <w:r w:rsidR="00801AE9">
              <w:rPr>
                <w:noProof/>
                <w:webHidden/>
              </w:rPr>
              <w:fldChar w:fldCharType="separate"/>
            </w:r>
            <w:r w:rsidR="00801AE9">
              <w:rPr>
                <w:noProof/>
                <w:webHidden/>
              </w:rPr>
              <w:t>4</w:t>
            </w:r>
            <w:r w:rsidR="00801AE9">
              <w:rPr>
                <w:noProof/>
                <w:webHidden/>
              </w:rPr>
              <w:fldChar w:fldCharType="end"/>
            </w:r>
          </w:hyperlink>
        </w:p>
        <w:p w14:paraId="517FD8D5" w14:textId="64809E39" w:rsidR="00801AE9" w:rsidRDefault="00B94FD5">
          <w:pPr>
            <w:pStyle w:val="Obsah1"/>
            <w:rPr>
              <w:rFonts w:eastAsiaTheme="minorEastAsia"/>
              <w:noProof/>
              <w:lang w:eastAsia="cs-CZ"/>
            </w:rPr>
          </w:pPr>
          <w:hyperlink w:anchor="_Toc528309733" w:history="1">
            <w:r w:rsidR="00801AE9" w:rsidRPr="0031090A">
              <w:rPr>
                <w:rStyle w:val="Hypertextovodkaz"/>
                <w:caps/>
                <w:noProof/>
              </w:rPr>
              <w:t>2.</w:t>
            </w:r>
            <w:r w:rsidR="00801AE9">
              <w:rPr>
                <w:rFonts w:eastAsiaTheme="minorEastAsia"/>
                <w:noProof/>
                <w:lang w:eastAsia="cs-CZ"/>
              </w:rPr>
              <w:tab/>
            </w:r>
            <w:r w:rsidR="00801AE9" w:rsidRPr="0031090A">
              <w:rPr>
                <w:rStyle w:val="Hypertextovodkaz"/>
                <w:caps/>
                <w:noProof/>
              </w:rPr>
              <w:t>Podrobný popis projektu</w:t>
            </w:r>
            <w:r w:rsidR="00801AE9">
              <w:rPr>
                <w:noProof/>
                <w:webHidden/>
              </w:rPr>
              <w:tab/>
            </w:r>
            <w:r w:rsidR="00801AE9">
              <w:rPr>
                <w:noProof/>
                <w:webHidden/>
              </w:rPr>
              <w:fldChar w:fldCharType="begin"/>
            </w:r>
            <w:r w:rsidR="00801AE9">
              <w:rPr>
                <w:noProof/>
                <w:webHidden/>
              </w:rPr>
              <w:instrText xml:space="preserve"> PAGEREF _Toc528309733 \h </w:instrText>
            </w:r>
            <w:r w:rsidR="00801AE9">
              <w:rPr>
                <w:noProof/>
                <w:webHidden/>
              </w:rPr>
            </w:r>
            <w:r w:rsidR="00801AE9">
              <w:rPr>
                <w:noProof/>
                <w:webHidden/>
              </w:rPr>
              <w:fldChar w:fldCharType="separate"/>
            </w:r>
            <w:r w:rsidR="00801AE9">
              <w:rPr>
                <w:noProof/>
                <w:webHidden/>
              </w:rPr>
              <w:t>4</w:t>
            </w:r>
            <w:r w:rsidR="00801AE9">
              <w:rPr>
                <w:noProof/>
                <w:webHidden/>
              </w:rPr>
              <w:fldChar w:fldCharType="end"/>
            </w:r>
          </w:hyperlink>
        </w:p>
        <w:p w14:paraId="30AE4F5A" w14:textId="62BF5C39" w:rsidR="00801AE9" w:rsidRDefault="00B94FD5">
          <w:pPr>
            <w:pStyle w:val="Obsah1"/>
            <w:rPr>
              <w:rFonts w:eastAsiaTheme="minorEastAsia"/>
              <w:noProof/>
              <w:lang w:eastAsia="cs-CZ"/>
            </w:rPr>
          </w:pPr>
          <w:hyperlink w:anchor="_Toc528309734" w:history="1">
            <w:r w:rsidR="00801AE9" w:rsidRPr="0031090A">
              <w:rPr>
                <w:rStyle w:val="Hypertextovodkaz"/>
                <w:caps/>
                <w:noProof/>
              </w:rPr>
              <w:t>3.</w:t>
            </w:r>
            <w:r w:rsidR="00801AE9">
              <w:rPr>
                <w:rFonts w:eastAsiaTheme="minorEastAsia"/>
                <w:noProof/>
                <w:lang w:eastAsia="cs-CZ"/>
              </w:rPr>
              <w:tab/>
            </w:r>
            <w:r w:rsidR="00801AE9" w:rsidRPr="0031090A">
              <w:rPr>
                <w:rStyle w:val="Hypertextovodkaz"/>
                <w:caps/>
                <w:noProof/>
              </w:rPr>
              <w:t>ZDŮVODNĚNÍ POTŘEBNOSTI REALIZACE PROJEKTU</w:t>
            </w:r>
            <w:r w:rsidR="00801AE9">
              <w:rPr>
                <w:noProof/>
                <w:webHidden/>
              </w:rPr>
              <w:tab/>
            </w:r>
            <w:r w:rsidR="00801AE9">
              <w:rPr>
                <w:noProof/>
                <w:webHidden/>
              </w:rPr>
              <w:fldChar w:fldCharType="begin"/>
            </w:r>
            <w:r w:rsidR="00801AE9">
              <w:rPr>
                <w:noProof/>
                <w:webHidden/>
              </w:rPr>
              <w:instrText xml:space="preserve"> PAGEREF _Toc528309734 \h </w:instrText>
            </w:r>
            <w:r w:rsidR="00801AE9">
              <w:rPr>
                <w:noProof/>
                <w:webHidden/>
              </w:rPr>
            </w:r>
            <w:r w:rsidR="00801AE9">
              <w:rPr>
                <w:noProof/>
                <w:webHidden/>
              </w:rPr>
              <w:fldChar w:fldCharType="separate"/>
            </w:r>
            <w:r w:rsidR="00801AE9">
              <w:rPr>
                <w:noProof/>
                <w:webHidden/>
              </w:rPr>
              <w:t>5</w:t>
            </w:r>
            <w:r w:rsidR="00801AE9">
              <w:rPr>
                <w:noProof/>
                <w:webHidden/>
              </w:rPr>
              <w:fldChar w:fldCharType="end"/>
            </w:r>
          </w:hyperlink>
        </w:p>
        <w:p w14:paraId="2A26FFB8" w14:textId="13126F37" w:rsidR="00801AE9" w:rsidRDefault="00B94FD5">
          <w:pPr>
            <w:pStyle w:val="Obsah1"/>
            <w:rPr>
              <w:rFonts w:eastAsiaTheme="minorEastAsia"/>
              <w:noProof/>
              <w:lang w:eastAsia="cs-CZ"/>
            </w:rPr>
          </w:pPr>
          <w:hyperlink w:anchor="_Toc528309735" w:history="1">
            <w:r w:rsidR="00801AE9" w:rsidRPr="0031090A">
              <w:rPr>
                <w:rStyle w:val="Hypertextovodkaz"/>
                <w:caps/>
                <w:noProof/>
              </w:rPr>
              <w:t>4.</w:t>
            </w:r>
            <w:r w:rsidR="00801AE9">
              <w:rPr>
                <w:rFonts w:eastAsiaTheme="minorEastAsia"/>
                <w:noProof/>
                <w:lang w:eastAsia="cs-CZ"/>
              </w:rPr>
              <w:tab/>
            </w:r>
            <w:r w:rsidR="00801AE9" w:rsidRPr="0031090A">
              <w:rPr>
                <w:rStyle w:val="Hypertextovodkaz"/>
                <w:caps/>
                <w:noProof/>
              </w:rPr>
              <w:t>Management projektu a řízení lidských zdrojů</w:t>
            </w:r>
            <w:r w:rsidR="00801AE9">
              <w:rPr>
                <w:noProof/>
                <w:webHidden/>
              </w:rPr>
              <w:tab/>
            </w:r>
            <w:r w:rsidR="00801AE9">
              <w:rPr>
                <w:noProof/>
                <w:webHidden/>
              </w:rPr>
              <w:fldChar w:fldCharType="begin"/>
            </w:r>
            <w:r w:rsidR="00801AE9">
              <w:rPr>
                <w:noProof/>
                <w:webHidden/>
              </w:rPr>
              <w:instrText xml:space="preserve"> PAGEREF _Toc528309735 \h </w:instrText>
            </w:r>
            <w:r w:rsidR="00801AE9">
              <w:rPr>
                <w:noProof/>
                <w:webHidden/>
              </w:rPr>
            </w:r>
            <w:r w:rsidR="00801AE9">
              <w:rPr>
                <w:noProof/>
                <w:webHidden/>
              </w:rPr>
              <w:fldChar w:fldCharType="separate"/>
            </w:r>
            <w:r w:rsidR="00801AE9">
              <w:rPr>
                <w:noProof/>
                <w:webHidden/>
              </w:rPr>
              <w:t>5</w:t>
            </w:r>
            <w:r w:rsidR="00801AE9">
              <w:rPr>
                <w:noProof/>
                <w:webHidden/>
              </w:rPr>
              <w:fldChar w:fldCharType="end"/>
            </w:r>
          </w:hyperlink>
        </w:p>
        <w:p w14:paraId="352D0F62" w14:textId="737BF337" w:rsidR="00801AE9" w:rsidRDefault="00B94FD5">
          <w:pPr>
            <w:pStyle w:val="Obsah1"/>
            <w:rPr>
              <w:rFonts w:eastAsiaTheme="minorEastAsia"/>
              <w:noProof/>
              <w:lang w:eastAsia="cs-CZ"/>
            </w:rPr>
          </w:pPr>
          <w:hyperlink w:anchor="_Toc528309736" w:history="1">
            <w:r w:rsidR="00801AE9" w:rsidRPr="0031090A">
              <w:rPr>
                <w:rStyle w:val="Hypertextovodkaz"/>
                <w:caps/>
                <w:noProof/>
              </w:rPr>
              <w:t>5.</w:t>
            </w:r>
            <w:r w:rsidR="00801AE9">
              <w:rPr>
                <w:rFonts w:eastAsiaTheme="minorEastAsia"/>
                <w:noProof/>
                <w:lang w:eastAsia="cs-CZ"/>
              </w:rPr>
              <w:tab/>
            </w:r>
            <w:r w:rsidR="00801AE9" w:rsidRPr="0031090A">
              <w:rPr>
                <w:rStyle w:val="Hypertextovodkaz"/>
                <w:caps/>
                <w:noProof/>
              </w:rPr>
              <w:t>Technické a technologické řešení projektu</w:t>
            </w:r>
            <w:r w:rsidR="00801AE9">
              <w:rPr>
                <w:noProof/>
                <w:webHidden/>
              </w:rPr>
              <w:tab/>
            </w:r>
            <w:r w:rsidR="00801AE9">
              <w:rPr>
                <w:noProof/>
                <w:webHidden/>
              </w:rPr>
              <w:fldChar w:fldCharType="begin"/>
            </w:r>
            <w:r w:rsidR="00801AE9">
              <w:rPr>
                <w:noProof/>
                <w:webHidden/>
              </w:rPr>
              <w:instrText xml:space="preserve"> PAGEREF _Toc528309736 \h </w:instrText>
            </w:r>
            <w:r w:rsidR="00801AE9">
              <w:rPr>
                <w:noProof/>
                <w:webHidden/>
              </w:rPr>
            </w:r>
            <w:r w:rsidR="00801AE9">
              <w:rPr>
                <w:noProof/>
                <w:webHidden/>
              </w:rPr>
              <w:fldChar w:fldCharType="separate"/>
            </w:r>
            <w:r w:rsidR="00801AE9">
              <w:rPr>
                <w:noProof/>
                <w:webHidden/>
              </w:rPr>
              <w:t>6</w:t>
            </w:r>
            <w:r w:rsidR="00801AE9">
              <w:rPr>
                <w:noProof/>
                <w:webHidden/>
              </w:rPr>
              <w:fldChar w:fldCharType="end"/>
            </w:r>
          </w:hyperlink>
        </w:p>
        <w:p w14:paraId="1CB3FEC4" w14:textId="15BDC221" w:rsidR="00801AE9" w:rsidRDefault="00B94FD5">
          <w:pPr>
            <w:pStyle w:val="Obsah1"/>
            <w:rPr>
              <w:rFonts w:eastAsiaTheme="minorEastAsia"/>
              <w:noProof/>
              <w:lang w:eastAsia="cs-CZ"/>
            </w:rPr>
          </w:pPr>
          <w:hyperlink w:anchor="_Toc528309737" w:history="1">
            <w:r w:rsidR="00801AE9" w:rsidRPr="0031090A">
              <w:rPr>
                <w:rStyle w:val="Hypertextovodkaz"/>
                <w:caps/>
                <w:noProof/>
              </w:rPr>
              <w:t>6.</w:t>
            </w:r>
            <w:r w:rsidR="00801AE9">
              <w:rPr>
                <w:rFonts w:eastAsiaTheme="minorEastAsia"/>
                <w:noProof/>
                <w:lang w:eastAsia="cs-CZ"/>
              </w:rPr>
              <w:tab/>
            </w:r>
            <w:r w:rsidR="00801AE9" w:rsidRPr="0031090A">
              <w:rPr>
                <w:rStyle w:val="Hypertextovodkaz"/>
                <w:caps/>
                <w:noProof/>
              </w:rPr>
              <w:t>Dlouhodobý majetek</w:t>
            </w:r>
            <w:r w:rsidR="00801AE9">
              <w:rPr>
                <w:noProof/>
                <w:webHidden/>
              </w:rPr>
              <w:tab/>
            </w:r>
            <w:r w:rsidR="00801AE9">
              <w:rPr>
                <w:noProof/>
                <w:webHidden/>
              </w:rPr>
              <w:fldChar w:fldCharType="begin"/>
            </w:r>
            <w:r w:rsidR="00801AE9">
              <w:rPr>
                <w:noProof/>
                <w:webHidden/>
              </w:rPr>
              <w:instrText xml:space="preserve"> PAGEREF _Toc528309737 \h </w:instrText>
            </w:r>
            <w:r w:rsidR="00801AE9">
              <w:rPr>
                <w:noProof/>
                <w:webHidden/>
              </w:rPr>
            </w:r>
            <w:r w:rsidR="00801AE9">
              <w:rPr>
                <w:noProof/>
                <w:webHidden/>
              </w:rPr>
              <w:fldChar w:fldCharType="separate"/>
            </w:r>
            <w:r w:rsidR="00801AE9">
              <w:rPr>
                <w:noProof/>
                <w:webHidden/>
              </w:rPr>
              <w:t>6</w:t>
            </w:r>
            <w:r w:rsidR="00801AE9">
              <w:rPr>
                <w:noProof/>
                <w:webHidden/>
              </w:rPr>
              <w:fldChar w:fldCharType="end"/>
            </w:r>
          </w:hyperlink>
        </w:p>
        <w:p w14:paraId="404168B7" w14:textId="7A8FC39E" w:rsidR="00801AE9" w:rsidRDefault="00B94FD5">
          <w:pPr>
            <w:pStyle w:val="Obsah1"/>
            <w:rPr>
              <w:rFonts w:eastAsiaTheme="minorEastAsia"/>
              <w:noProof/>
              <w:lang w:eastAsia="cs-CZ"/>
            </w:rPr>
          </w:pPr>
          <w:hyperlink w:anchor="_Toc528309738" w:history="1">
            <w:r w:rsidR="00801AE9" w:rsidRPr="0031090A">
              <w:rPr>
                <w:rStyle w:val="Hypertextovodkaz"/>
                <w:caps/>
                <w:noProof/>
              </w:rPr>
              <w:t>7.</w:t>
            </w:r>
            <w:r w:rsidR="00801AE9">
              <w:rPr>
                <w:rFonts w:eastAsiaTheme="minorEastAsia"/>
                <w:noProof/>
                <w:lang w:eastAsia="cs-CZ"/>
              </w:rPr>
              <w:tab/>
            </w:r>
            <w:r w:rsidR="00801AE9" w:rsidRPr="0031090A">
              <w:rPr>
                <w:rStyle w:val="Hypertextovodkaz"/>
                <w:caps/>
                <w:noProof/>
              </w:rPr>
              <w:t>Výstupy projektu</w:t>
            </w:r>
            <w:r w:rsidR="00801AE9">
              <w:rPr>
                <w:noProof/>
                <w:webHidden/>
              </w:rPr>
              <w:tab/>
            </w:r>
            <w:r w:rsidR="00801AE9">
              <w:rPr>
                <w:noProof/>
                <w:webHidden/>
              </w:rPr>
              <w:fldChar w:fldCharType="begin"/>
            </w:r>
            <w:r w:rsidR="00801AE9">
              <w:rPr>
                <w:noProof/>
                <w:webHidden/>
              </w:rPr>
              <w:instrText xml:space="preserve"> PAGEREF _Toc528309738 \h </w:instrText>
            </w:r>
            <w:r w:rsidR="00801AE9">
              <w:rPr>
                <w:noProof/>
                <w:webHidden/>
              </w:rPr>
            </w:r>
            <w:r w:rsidR="00801AE9">
              <w:rPr>
                <w:noProof/>
                <w:webHidden/>
              </w:rPr>
              <w:fldChar w:fldCharType="separate"/>
            </w:r>
            <w:r w:rsidR="00801AE9">
              <w:rPr>
                <w:noProof/>
                <w:webHidden/>
              </w:rPr>
              <w:t>6</w:t>
            </w:r>
            <w:r w:rsidR="00801AE9">
              <w:rPr>
                <w:noProof/>
                <w:webHidden/>
              </w:rPr>
              <w:fldChar w:fldCharType="end"/>
            </w:r>
          </w:hyperlink>
        </w:p>
        <w:p w14:paraId="285B0135" w14:textId="45158D05" w:rsidR="00801AE9" w:rsidRDefault="00B94FD5">
          <w:pPr>
            <w:pStyle w:val="Obsah1"/>
            <w:rPr>
              <w:rFonts w:eastAsiaTheme="minorEastAsia"/>
              <w:noProof/>
              <w:lang w:eastAsia="cs-CZ"/>
            </w:rPr>
          </w:pPr>
          <w:hyperlink w:anchor="_Toc528309739" w:history="1">
            <w:r w:rsidR="00801AE9" w:rsidRPr="0031090A">
              <w:rPr>
                <w:rStyle w:val="Hypertextovodkaz"/>
                <w:caps/>
                <w:noProof/>
              </w:rPr>
              <w:t>8.</w:t>
            </w:r>
            <w:r w:rsidR="00801AE9">
              <w:rPr>
                <w:rFonts w:eastAsiaTheme="minorEastAsia"/>
                <w:noProof/>
                <w:lang w:eastAsia="cs-CZ"/>
              </w:rPr>
              <w:tab/>
            </w:r>
            <w:r w:rsidR="00801AE9" w:rsidRPr="0031090A">
              <w:rPr>
                <w:rStyle w:val="Hypertextovodkaz"/>
                <w:caps/>
                <w:noProof/>
              </w:rPr>
              <w:t>Připravenost projektu k realizaci</w:t>
            </w:r>
            <w:r w:rsidR="00801AE9">
              <w:rPr>
                <w:noProof/>
                <w:webHidden/>
              </w:rPr>
              <w:tab/>
            </w:r>
            <w:r w:rsidR="00801AE9">
              <w:rPr>
                <w:noProof/>
                <w:webHidden/>
              </w:rPr>
              <w:fldChar w:fldCharType="begin"/>
            </w:r>
            <w:r w:rsidR="00801AE9">
              <w:rPr>
                <w:noProof/>
                <w:webHidden/>
              </w:rPr>
              <w:instrText xml:space="preserve"> PAGEREF _Toc528309739 \h </w:instrText>
            </w:r>
            <w:r w:rsidR="00801AE9">
              <w:rPr>
                <w:noProof/>
                <w:webHidden/>
              </w:rPr>
            </w:r>
            <w:r w:rsidR="00801AE9">
              <w:rPr>
                <w:noProof/>
                <w:webHidden/>
              </w:rPr>
              <w:fldChar w:fldCharType="separate"/>
            </w:r>
            <w:r w:rsidR="00801AE9">
              <w:rPr>
                <w:noProof/>
                <w:webHidden/>
              </w:rPr>
              <w:t>7</w:t>
            </w:r>
            <w:r w:rsidR="00801AE9">
              <w:rPr>
                <w:noProof/>
                <w:webHidden/>
              </w:rPr>
              <w:fldChar w:fldCharType="end"/>
            </w:r>
          </w:hyperlink>
        </w:p>
        <w:p w14:paraId="464A2818" w14:textId="4BC6203D" w:rsidR="00801AE9" w:rsidRDefault="00B94FD5">
          <w:pPr>
            <w:pStyle w:val="Obsah1"/>
            <w:rPr>
              <w:rFonts w:eastAsiaTheme="minorEastAsia"/>
              <w:noProof/>
              <w:lang w:eastAsia="cs-CZ"/>
            </w:rPr>
          </w:pPr>
          <w:hyperlink w:anchor="_Toc528309740" w:history="1">
            <w:r w:rsidR="00801AE9" w:rsidRPr="0031090A">
              <w:rPr>
                <w:rStyle w:val="Hypertextovodkaz"/>
                <w:caps/>
                <w:noProof/>
              </w:rPr>
              <w:t>9.</w:t>
            </w:r>
            <w:r w:rsidR="00801AE9">
              <w:rPr>
                <w:rFonts w:eastAsiaTheme="minorEastAsia"/>
                <w:noProof/>
                <w:lang w:eastAsia="cs-CZ"/>
              </w:rPr>
              <w:tab/>
            </w:r>
            <w:r w:rsidR="00801AE9" w:rsidRPr="0031090A">
              <w:rPr>
                <w:rStyle w:val="Hypertextovodkaz"/>
                <w:caps/>
                <w:noProof/>
              </w:rPr>
              <w:t>Rekapitulace rozpočtu projektu</w:t>
            </w:r>
            <w:r w:rsidR="00801AE9">
              <w:rPr>
                <w:noProof/>
                <w:webHidden/>
              </w:rPr>
              <w:tab/>
            </w:r>
            <w:r w:rsidR="00801AE9">
              <w:rPr>
                <w:noProof/>
                <w:webHidden/>
              </w:rPr>
              <w:fldChar w:fldCharType="begin"/>
            </w:r>
            <w:r w:rsidR="00801AE9">
              <w:rPr>
                <w:noProof/>
                <w:webHidden/>
              </w:rPr>
              <w:instrText xml:space="preserve"> PAGEREF _Toc528309740 \h </w:instrText>
            </w:r>
            <w:r w:rsidR="00801AE9">
              <w:rPr>
                <w:noProof/>
                <w:webHidden/>
              </w:rPr>
            </w:r>
            <w:r w:rsidR="00801AE9">
              <w:rPr>
                <w:noProof/>
                <w:webHidden/>
              </w:rPr>
              <w:fldChar w:fldCharType="separate"/>
            </w:r>
            <w:r w:rsidR="00801AE9">
              <w:rPr>
                <w:noProof/>
                <w:webHidden/>
              </w:rPr>
              <w:t>7</w:t>
            </w:r>
            <w:r w:rsidR="00801AE9">
              <w:rPr>
                <w:noProof/>
                <w:webHidden/>
              </w:rPr>
              <w:fldChar w:fldCharType="end"/>
            </w:r>
          </w:hyperlink>
        </w:p>
        <w:p w14:paraId="25F0F264" w14:textId="5D0693FA" w:rsidR="00801AE9" w:rsidRDefault="00B94FD5">
          <w:pPr>
            <w:pStyle w:val="Obsah1"/>
            <w:rPr>
              <w:rFonts w:eastAsiaTheme="minorEastAsia"/>
              <w:noProof/>
              <w:lang w:eastAsia="cs-CZ"/>
            </w:rPr>
          </w:pPr>
          <w:hyperlink w:anchor="_Toc528309741" w:history="1">
            <w:r w:rsidR="00801AE9" w:rsidRPr="0031090A">
              <w:rPr>
                <w:rStyle w:val="Hypertextovodkaz"/>
                <w:caps/>
                <w:noProof/>
              </w:rPr>
              <w:t>10.</w:t>
            </w:r>
            <w:r w:rsidR="00801AE9">
              <w:rPr>
                <w:rFonts w:eastAsiaTheme="minorEastAsia"/>
                <w:noProof/>
                <w:lang w:eastAsia="cs-CZ"/>
              </w:rPr>
              <w:tab/>
            </w:r>
            <w:r w:rsidR="00801AE9" w:rsidRPr="0031090A">
              <w:rPr>
                <w:rStyle w:val="Hypertextovodkaz"/>
                <w:caps/>
                <w:noProof/>
              </w:rPr>
              <w:t>rizika v projektu</w:t>
            </w:r>
            <w:r w:rsidR="00801AE9">
              <w:rPr>
                <w:noProof/>
                <w:webHidden/>
              </w:rPr>
              <w:tab/>
            </w:r>
            <w:r w:rsidR="00801AE9">
              <w:rPr>
                <w:noProof/>
                <w:webHidden/>
              </w:rPr>
              <w:fldChar w:fldCharType="begin"/>
            </w:r>
            <w:r w:rsidR="00801AE9">
              <w:rPr>
                <w:noProof/>
                <w:webHidden/>
              </w:rPr>
              <w:instrText xml:space="preserve"> PAGEREF _Toc528309741 \h </w:instrText>
            </w:r>
            <w:r w:rsidR="00801AE9">
              <w:rPr>
                <w:noProof/>
                <w:webHidden/>
              </w:rPr>
            </w:r>
            <w:r w:rsidR="00801AE9">
              <w:rPr>
                <w:noProof/>
                <w:webHidden/>
              </w:rPr>
              <w:fldChar w:fldCharType="separate"/>
            </w:r>
            <w:r w:rsidR="00801AE9">
              <w:rPr>
                <w:noProof/>
                <w:webHidden/>
              </w:rPr>
              <w:t>9</w:t>
            </w:r>
            <w:r w:rsidR="00801AE9">
              <w:rPr>
                <w:noProof/>
                <w:webHidden/>
              </w:rPr>
              <w:fldChar w:fldCharType="end"/>
            </w:r>
          </w:hyperlink>
        </w:p>
        <w:p w14:paraId="278FBFB8" w14:textId="07F1C991" w:rsidR="00801AE9" w:rsidRDefault="00B94FD5">
          <w:pPr>
            <w:pStyle w:val="Obsah1"/>
            <w:rPr>
              <w:rFonts w:eastAsiaTheme="minorEastAsia"/>
              <w:noProof/>
              <w:lang w:eastAsia="cs-CZ"/>
            </w:rPr>
          </w:pPr>
          <w:hyperlink w:anchor="_Toc528309742" w:history="1">
            <w:r w:rsidR="00801AE9" w:rsidRPr="0031090A">
              <w:rPr>
                <w:rStyle w:val="Hypertextovodkaz"/>
                <w:caps/>
                <w:noProof/>
              </w:rPr>
              <w:t>11.</w:t>
            </w:r>
            <w:r w:rsidR="00801AE9">
              <w:rPr>
                <w:rFonts w:eastAsiaTheme="minorEastAsia"/>
                <w:noProof/>
                <w:lang w:eastAsia="cs-CZ"/>
              </w:rPr>
              <w:tab/>
            </w:r>
            <w:r w:rsidR="00801AE9" w:rsidRPr="0031090A">
              <w:rPr>
                <w:rStyle w:val="Hypertextovodkaz"/>
                <w:caps/>
                <w:noProof/>
              </w:rPr>
              <w:t>Vliv projektu na horizontální principy</w:t>
            </w:r>
            <w:r w:rsidR="00801AE9">
              <w:rPr>
                <w:noProof/>
                <w:webHidden/>
              </w:rPr>
              <w:tab/>
            </w:r>
            <w:r w:rsidR="00801AE9">
              <w:rPr>
                <w:noProof/>
                <w:webHidden/>
              </w:rPr>
              <w:fldChar w:fldCharType="begin"/>
            </w:r>
            <w:r w:rsidR="00801AE9">
              <w:rPr>
                <w:noProof/>
                <w:webHidden/>
              </w:rPr>
              <w:instrText xml:space="preserve"> PAGEREF _Toc528309742 \h </w:instrText>
            </w:r>
            <w:r w:rsidR="00801AE9">
              <w:rPr>
                <w:noProof/>
                <w:webHidden/>
              </w:rPr>
            </w:r>
            <w:r w:rsidR="00801AE9">
              <w:rPr>
                <w:noProof/>
                <w:webHidden/>
              </w:rPr>
              <w:fldChar w:fldCharType="separate"/>
            </w:r>
            <w:r w:rsidR="00801AE9">
              <w:rPr>
                <w:noProof/>
                <w:webHidden/>
              </w:rPr>
              <w:t>10</w:t>
            </w:r>
            <w:r w:rsidR="00801AE9">
              <w:rPr>
                <w:noProof/>
                <w:webHidden/>
              </w:rPr>
              <w:fldChar w:fldCharType="end"/>
            </w:r>
          </w:hyperlink>
        </w:p>
        <w:p w14:paraId="50BAC411" w14:textId="49D95D2F" w:rsidR="00801AE9" w:rsidRDefault="00B94FD5">
          <w:pPr>
            <w:pStyle w:val="Obsah1"/>
            <w:rPr>
              <w:rFonts w:eastAsiaTheme="minorEastAsia"/>
              <w:noProof/>
              <w:lang w:eastAsia="cs-CZ"/>
            </w:rPr>
          </w:pPr>
          <w:hyperlink w:anchor="_Toc528309743" w:history="1">
            <w:r w:rsidR="00801AE9" w:rsidRPr="0031090A">
              <w:rPr>
                <w:rStyle w:val="Hypertextovodkaz"/>
                <w:caps/>
                <w:noProof/>
              </w:rPr>
              <w:t>12.</w:t>
            </w:r>
            <w:r w:rsidR="00801AE9">
              <w:rPr>
                <w:rFonts w:eastAsiaTheme="minorEastAsia"/>
                <w:noProof/>
                <w:lang w:eastAsia="cs-CZ"/>
              </w:rPr>
              <w:tab/>
            </w:r>
            <w:r w:rsidR="00801AE9" w:rsidRPr="0031090A">
              <w:rPr>
                <w:rStyle w:val="Hypertextovodkaz"/>
                <w:caps/>
                <w:noProof/>
              </w:rPr>
              <w:t>Závěrečné Hodnocení udržitelnosti projektu</w:t>
            </w:r>
            <w:r w:rsidR="00801AE9">
              <w:rPr>
                <w:noProof/>
                <w:webHidden/>
              </w:rPr>
              <w:tab/>
            </w:r>
            <w:r w:rsidR="00801AE9">
              <w:rPr>
                <w:noProof/>
                <w:webHidden/>
              </w:rPr>
              <w:fldChar w:fldCharType="begin"/>
            </w:r>
            <w:r w:rsidR="00801AE9">
              <w:rPr>
                <w:noProof/>
                <w:webHidden/>
              </w:rPr>
              <w:instrText xml:space="preserve"> PAGEREF _Toc528309743 \h </w:instrText>
            </w:r>
            <w:r w:rsidR="00801AE9">
              <w:rPr>
                <w:noProof/>
                <w:webHidden/>
              </w:rPr>
            </w:r>
            <w:r w:rsidR="00801AE9">
              <w:rPr>
                <w:noProof/>
                <w:webHidden/>
              </w:rPr>
              <w:fldChar w:fldCharType="separate"/>
            </w:r>
            <w:r w:rsidR="00801AE9">
              <w:rPr>
                <w:noProof/>
                <w:webHidden/>
              </w:rPr>
              <w:t>10</w:t>
            </w:r>
            <w:r w:rsidR="00801AE9">
              <w:rPr>
                <w:noProof/>
                <w:webHidden/>
              </w:rPr>
              <w:fldChar w:fldCharType="end"/>
            </w:r>
          </w:hyperlink>
        </w:p>
        <w:p w14:paraId="2800B24B" w14:textId="3BA0922F" w:rsidR="00801AE9" w:rsidRDefault="00B94FD5">
          <w:pPr>
            <w:pStyle w:val="Obsah1"/>
            <w:rPr>
              <w:rFonts w:eastAsiaTheme="minorEastAsia"/>
              <w:noProof/>
              <w:lang w:eastAsia="cs-CZ"/>
            </w:rPr>
          </w:pPr>
          <w:hyperlink w:anchor="_Toc528309744" w:history="1">
            <w:r w:rsidR="00801AE9" w:rsidRPr="0031090A">
              <w:rPr>
                <w:rStyle w:val="Hypertextovodkaz"/>
                <w:caps/>
                <w:noProof/>
              </w:rPr>
              <w:t>13.</w:t>
            </w:r>
            <w:r w:rsidR="00801AE9">
              <w:rPr>
                <w:rFonts w:eastAsiaTheme="minorEastAsia"/>
                <w:noProof/>
                <w:lang w:eastAsia="cs-CZ"/>
              </w:rPr>
              <w:tab/>
            </w:r>
            <w:r w:rsidR="00801AE9" w:rsidRPr="0031090A">
              <w:rPr>
                <w:rStyle w:val="Hypertextovodkaz"/>
                <w:caps/>
                <w:noProof/>
              </w:rPr>
              <w:t>ZPŮSOB STANOVENÍ Cen DO ROZPOČTU PROJEKTU</w:t>
            </w:r>
            <w:r w:rsidR="00801AE9">
              <w:rPr>
                <w:noProof/>
                <w:webHidden/>
              </w:rPr>
              <w:tab/>
            </w:r>
            <w:r w:rsidR="00801AE9">
              <w:rPr>
                <w:noProof/>
                <w:webHidden/>
              </w:rPr>
              <w:fldChar w:fldCharType="begin"/>
            </w:r>
            <w:r w:rsidR="00801AE9">
              <w:rPr>
                <w:noProof/>
                <w:webHidden/>
              </w:rPr>
              <w:instrText xml:space="preserve"> PAGEREF _Toc528309744 \h </w:instrText>
            </w:r>
            <w:r w:rsidR="00801AE9">
              <w:rPr>
                <w:noProof/>
                <w:webHidden/>
              </w:rPr>
            </w:r>
            <w:r w:rsidR="00801AE9">
              <w:rPr>
                <w:noProof/>
                <w:webHidden/>
              </w:rPr>
              <w:fldChar w:fldCharType="separate"/>
            </w:r>
            <w:r w:rsidR="00801AE9">
              <w:rPr>
                <w:noProof/>
                <w:webHidden/>
              </w:rPr>
              <w:t>10</w:t>
            </w:r>
            <w:r w:rsidR="00801AE9">
              <w:rPr>
                <w:noProof/>
                <w:webHidden/>
              </w:rPr>
              <w:fldChar w:fldCharType="end"/>
            </w:r>
          </w:hyperlink>
        </w:p>
        <w:p w14:paraId="52076741" w14:textId="32B5FB5D" w:rsidR="004D6B92" w:rsidRDefault="004D6B92">
          <w:r>
            <w:rPr>
              <w:b/>
              <w:bCs/>
            </w:rPr>
            <w:fldChar w:fldCharType="end"/>
          </w:r>
        </w:p>
      </w:sdtContent>
    </w:sdt>
    <w:p w14:paraId="0110FAF7" w14:textId="77777777" w:rsidR="00BD3F6A" w:rsidRDefault="00BD3F6A">
      <w:r>
        <w:br w:type="page"/>
      </w:r>
    </w:p>
    <w:p w14:paraId="03787AC0" w14:textId="77777777" w:rsidR="005667C7" w:rsidRDefault="005667C7" w:rsidP="005667C7">
      <w:pPr>
        <w:pStyle w:val="Nadpis1"/>
        <w:numPr>
          <w:ilvl w:val="0"/>
          <w:numId w:val="3"/>
        </w:numPr>
        <w:ind w:left="720"/>
        <w:jc w:val="both"/>
        <w:rPr>
          <w:caps/>
        </w:rPr>
      </w:pPr>
      <w:bookmarkStart w:id="1" w:name="_Toc449612699"/>
      <w:bookmarkStart w:id="2" w:name="_Toc528309732"/>
      <w:r w:rsidRPr="004A323F">
        <w:rPr>
          <w:caps/>
        </w:rPr>
        <w:lastRenderedPageBreak/>
        <w:t>ÚVODNÍ INFORMACE</w:t>
      </w:r>
      <w:bookmarkEnd w:id="1"/>
      <w:bookmarkEnd w:id="2"/>
      <w:r>
        <w:rPr>
          <w:caps/>
        </w:rPr>
        <w:t xml:space="preserve"> </w:t>
      </w:r>
    </w:p>
    <w:tbl>
      <w:tblPr>
        <w:tblStyle w:val="Mkatabulky"/>
        <w:tblW w:w="5000" w:type="pct"/>
        <w:tblLook w:val="04A0" w:firstRow="1" w:lastRow="0" w:firstColumn="1" w:lastColumn="0" w:noHBand="0" w:noVBand="1"/>
      </w:tblPr>
      <w:tblGrid>
        <w:gridCol w:w="3652"/>
        <w:gridCol w:w="5636"/>
      </w:tblGrid>
      <w:tr w:rsidR="00FA25DA" w14:paraId="66C2B290" w14:textId="77777777" w:rsidTr="000F286C">
        <w:trPr>
          <w:trHeight w:val="601"/>
        </w:trPr>
        <w:tc>
          <w:tcPr>
            <w:tcW w:w="1966" w:type="pct"/>
            <w:vAlign w:val="center"/>
          </w:tcPr>
          <w:p w14:paraId="3A8FA340" w14:textId="499BF7FF" w:rsidR="00FA25DA" w:rsidRDefault="00FA25DA" w:rsidP="000F286C">
            <w:pPr>
              <w:tabs>
                <w:tab w:val="left" w:pos="0"/>
              </w:tabs>
            </w:pPr>
            <w:r>
              <w:t>Název projektu</w:t>
            </w:r>
          </w:p>
        </w:tc>
        <w:tc>
          <w:tcPr>
            <w:tcW w:w="3034" w:type="pct"/>
            <w:vAlign w:val="center"/>
          </w:tcPr>
          <w:p w14:paraId="337691C3" w14:textId="77777777" w:rsidR="00FA25DA" w:rsidRDefault="00FA25DA" w:rsidP="000F286C"/>
        </w:tc>
      </w:tr>
      <w:tr w:rsidR="00FA25DA" w14:paraId="79BC732A" w14:textId="77777777" w:rsidTr="000F286C">
        <w:trPr>
          <w:trHeight w:val="601"/>
        </w:trPr>
        <w:tc>
          <w:tcPr>
            <w:tcW w:w="1966" w:type="pct"/>
            <w:vAlign w:val="center"/>
          </w:tcPr>
          <w:p w14:paraId="6A23EB2A" w14:textId="2702281C" w:rsidR="00FA25DA" w:rsidRDefault="00FA25DA" w:rsidP="000F286C">
            <w:pPr>
              <w:tabs>
                <w:tab w:val="left" w:pos="0"/>
              </w:tabs>
            </w:pPr>
            <w:r>
              <w:t>Hash kód projektu</w:t>
            </w:r>
          </w:p>
        </w:tc>
        <w:tc>
          <w:tcPr>
            <w:tcW w:w="3034" w:type="pct"/>
            <w:vAlign w:val="center"/>
          </w:tcPr>
          <w:p w14:paraId="7F018E49" w14:textId="77777777" w:rsidR="00FA25DA" w:rsidRDefault="00FA25DA" w:rsidP="000F286C"/>
        </w:tc>
      </w:tr>
      <w:tr w:rsidR="005667C7" w14:paraId="2A98E8AF" w14:textId="77777777" w:rsidTr="000F286C">
        <w:trPr>
          <w:trHeight w:val="601"/>
        </w:trPr>
        <w:tc>
          <w:tcPr>
            <w:tcW w:w="1966" w:type="pct"/>
            <w:vAlign w:val="center"/>
          </w:tcPr>
          <w:p w14:paraId="717B6186" w14:textId="2E82D2EB" w:rsidR="00FA25DA" w:rsidRDefault="005667C7" w:rsidP="000F286C">
            <w:pPr>
              <w:tabs>
                <w:tab w:val="left" w:pos="0"/>
              </w:tabs>
            </w:pPr>
            <w:r>
              <w:t>Obchodní jméno</w:t>
            </w:r>
            <w:r w:rsidR="00FA25DA">
              <w:t>/název</w:t>
            </w:r>
            <w:r>
              <w:t xml:space="preserve"> </w:t>
            </w:r>
          </w:p>
          <w:p w14:paraId="61BA58FB" w14:textId="77777777" w:rsidR="00FA25DA" w:rsidRDefault="00FA25DA" w:rsidP="000F286C">
            <w:pPr>
              <w:tabs>
                <w:tab w:val="left" w:pos="0"/>
              </w:tabs>
            </w:pPr>
            <w:r>
              <w:t>S</w:t>
            </w:r>
            <w:r w:rsidR="005667C7">
              <w:t>ídlo</w:t>
            </w:r>
            <w:r>
              <w:t>/adresa</w:t>
            </w:r>
          </w:p>
          <w:p w14:paraId="637166EB" w14:textId="737D7894" w:rsidR="00FA25DA" w:rsidRDefault="005667C7" w:rsidP="00FA25DA">
            <w:pPr>
              <w:tabs>
                <w:tab w:val="left" w:pos="0"/>
              </w:tabs>
            </w:pPr>
            <w:r>
              <w:t>IČ</w:t>
            </w:r>
          </w:p>
          <w:p w14:paraId="75CDA6AD" w14:textId="77777777" w:rsidR="00FA25DA" w:rsidRDefault="005667C7" w:rsidP="00FA25DA">
            <w:pPr>
              <w:tabs>
                <w:tab w:val="left" w:pos="0"/>
              </w:tabs>
            </w:pPr>
            <w:r>
              <w:t xml:space="preserve">DIČ </w:t>
            </w:r>
          </w:p>
          <w:p w14:paraId="4009C0E3" w14:textId="4B361B99" w:rsidR="005667C7" w:rsidRDefault="005667C7" w:rsidP="00FA25DA">
            <w:pPr>
              <w:tabs>
                <w:tab w:val="left" w:pos="0"/>
              </w:tabs>
            </w:pPr>
            <w:r>
              <w:t>zpracovatele studie proveditelnosti</w:t>
            </w:r>
          </w:p>
        </w:tc>
        <w:tc>
          <w:tcPr>
            <w:tcW w:w="3034" w:type="pct"/>
            <w:vAlign w:val="center"/>
          </w:tcPr>
          <w:p w14:paraId="51399F16" w14:textId="77777777" w:rsidR="005667C7" w:rsidRDefault="005667C7" w:rsidP="000F286C"/>
        </w:tc>
      </w:tr>
      <w:tr w:rsidR="005667C7" w14:paraId="7E068F5A" w14:textId="77777777" w:rsidTr="000F286C">
        <w:trPr>
          <w:trHeight w:val="601"/>
        </w:trPr>
        <w:tc>
          <w:tcPr>
            <w:tcW w:w="1966" w:type="pct"/>
            <w:vAlign w:val="center"/>
          </w:tcPr>
          <w:p w14:paraId="4723454F" w14:textId="77777777" w:rsidR="005667C7" w:rsidRDefault="005667C7" w:rsidP="000F286C">
            <w:pPr>
              <w:tabs>
                <w:tab w:val="left" w:pos="0"/>
              </w:tabs>
            </w:pPr>
            <w:r>
              <w:t>Členové zpracovatelského týmu, jejich role a kontakty</w:t>
            </w:r>
          </w:p>
        </w:tc>
        <w:tc>
          <w:tcPr>
            <w:tcW w:w="3034" w:type="pct"/>
            <w:vAlign w:val="center"/>
          </w:tcPr>
          <w:p w14:paraId="2F26C955" w14:textId="77777777" w:rsidR="005667C7" w:rsidRDefault="005667C7" w:rsidP="000F286C"/>
        </w:tc>
      </w:tr>
      <w:tr w:rsidR="005667C7" w14:paraId="4E71349C" w14:textId="77777777" w:rsidTr="000F286C">
        <w:trPr>
          <w:trHeight w:val="601"/>
        </w:trPr>
        <w:tc>
          <w:tcPr>
            <w:tcW w:w="1966" w:type="pct"/>
            <w:vAlign w:val="center"/>
          </w:tcPr>
          <w:p w14:paraId="5CB668DA" w14:textId="77777777" w:rsidR="005667C7" w:rsidRDefault="005667C7" w:rsidP="000F286C">
            <w:pPr>
              <w:tabs>
                <w:tab w:val="left" w:pos="0"/>
              </w:tabs>
            </w:pPr>
            <w:r>
              <w:t>Datum vypracování</w:t>
            </w:r>
          </w:p>
        </w:tc>
        <w:tc>
          <w:tcPr>
            <w:tcW w:w="3034" w:type="pct"/>
            <w:vAlign w:val="center"/>
          </w:tcPr>
          <w:p w14:paraId="5CE16875" w14:textId="77777777" w:rsidR="005667C7" w:rsidRDefault="005667C7" w:rsidP="000F286C"/>
        </w:tc>
      </w:tr>
    </w:tbl>
    <w:p w14:paraId="1DE618E8" w14:textId="0BB021FB" w:rsidR="00C47C0A" w:rsidRPr="000F5549" w:rsidRDefault="000F5549" w:rsidP="000F5549">
      <w:pPr>
        <w:pStyle w:val="Nadpis1"/>
        <w:numPr>
          <w:ilvl w:val="0"/>
          <w:numId w:val="3"/>
        </w:numPr>
        <w:ind w:left="720"/>
        <w:jc w:val="both"/>
        <w:rPr>
          <w:caps/>
        </w:rPr>
      </w:pPr>
      <w:bookmarkStart w:id="3" w:name="_Toc449612701"/>
      <w:r>
        <w:rPr>
          <w:caps/>
        </w:rPr>
        <w:t xml:space="preserve"> </w:t>
      </w:r>
      <w:bookmarkStart w:id="4" w:name="_Toc528309733"/>
      <w:r w:rsidR="00E00B5F" w:rsidRPr="000F5549">
        <w:rPr>
          <w:caps/>
        </w:rPr>
        <w:t xml:space="preserve">Podrobný popis </w:t>
      </w:r>
      <w:r w:rsidR="005667C7" w:rsidRPr="000F5549">
        <w:rPr>
          <w:caps/>
        </w:rPr>
        <w:t>projektu</w:t>
      </w:r>
      <w:bookmarkEnd w:id="4"/>
      <w:r w:rsidR="005667C7" w:rsidRPr="000F5549">
        <w:rPr>
          <w:caps/>
        </w:rPr>
        <w:t xml:space="preserve"> </w:t>
      </w:r>
    </w:p>
    <w:bookmarkEnd w:id="3"/>
    <w:p w14:paraId="525A1176" w14:textId="77777777" w:rsidR="005667C7" w:rsidRDefault="005667C7" w:rsidP="00C47C0A">
      <w:pPr>
        <w:pStyle w:val="Odstavecseseznamem"/>
        <w:numPr>
          <w:ilvl w:val="0"/>
          <w:numId w:val="1"/>
        </w:numPr>
        <w:jc w:val="both"/>
      </w:pPr>
      <w:r>
        <w:t>Místo realiz</w:t>
      </w:r>
      <w:r w:rsidR="00194365">
        <w:t>ace projektu (viz kapitola 3.1.8</w:t>
      </w:r>
      <w:r>
        <w:t xml:space="preserve"> Specifických pravidel pro žadatele a příjemce):</w:t>
      </w:r>
    </w:p>
    <w:p w14:paraId="645CC1B1" w14:textId="77777777" w:rsidR="005667C7" w:rsidRDefault="005667C7" w:rsidP="005667C7">
      <w:pPr>
        <w:pStyle w:val="Odstavecseseznamem"/>
        <w:numPr>
          <w:ilvl w:val="1"/>
          <w:numId w:val="1"/>
        </w:numPr>
        <w:jc w:val="both"/>
      </w:pPr>
      <w:r>
        <w:t>žadatel v případě obce uvede kategorii jednotky požární ochrany – jednotky SDH obce a adresu objektu,</w:t>
      </w:r>
      <w:r w:rsidRPr="00EE0881">
        <w:t xml:space="preserve"> </w:t>
      </w:r>
      <w:r>
        <w:t>který je projektem řešen (místo realizace),</w:t>
      </w:r>
    </w:p>
    <w:p w14:paraId="557F9DBC" w14:textId="77777777" w:rsidR="005667C7" w:rsidRDefault="005667C7" w:rsidP="005667C7">
      <w:pPr>
        <w:pStyle w:val="Odstavecseseznamem"/>
        <w:numPr>
          <w:ilvl w:val="1"/>
          <w:numId w:val="1"/>
        </w:numPr>
        <w:jc w:val="both"/>
      </w:pPr>
      <w:r>
        <w:t>žadatel v případě státní organizace uvede druh jednotky a adresu objektu, který je projektem řešen (místo realizace),</w:t>
      </w:r>
    </w:p>
    <w:p w14:paraId="1BD3077F" w14:textId="77777777" w:rsidR="005667C7" w:rsidRDefault="005667C7" w:rsidP="005667C7">
      <w:pPr>
        <w:pStyle w:val="Odstavecseseznamem"/>
        <w:numPr>
          <w:ilvl w:val="1"/>
          <w:numId w:val="1"/>
        </w:numPr>
        <w:jc w:val="both"/>
      </w:pPr>
      <w:r>
        <w:t>žadatel v případě MV - Policejního prezidia ČR a krajského ředitelství Policie ČR uvede dislokaci služebny (např. dopravní inspektorát, obvodní oddělení, územní odbor) a</w:t>
      </w:r>
      <w:r w:rsidR="00DE061A">
        <w:t> </w:t>
      </w:r>
      <w:r>
        <w:t xml:space="preserve">adresu služebny (místo realizace), která je projektem řešena, </w:t>
      </w:r>
    </w:p>
    <w:p w14:paraId="09D35095" w14:textId="77777777" w:rsidR="005667C7" w:rsidRDefault="005667C7" w:rsidP="005667C7">
      <w:pPr>
        <w:pStyle w:val="Odstavecseseznamem"/>
        <w:numPr>
          <w:ilvl w:val="1"/>
          <w:numId w:val="1"/>
        </w:numPr>
        <w:jc w:val="both"/>
      </w:pPr>
      <w:r>
        <w:t>žadatel v případě MV – generálního ředitelství HZS ČR, HZS kraje a Záchranného útvaru HZS ČR uvede typ stanice (pobočná/centrální/rota ZÚ) a adresu stanice (místo realizace), která je projektem řešena,</w:t>
      </w:r>
    </w:p>
    <w:p w14:paraId="0AC71583" w14:textId="77777777" w:rsidR="00DE061A" w:rsidRDefault="00DE061A" w:rsidP="005667C7">
      <w:pPr>
        <w:pStyle w:val="Odstavecseseznamem"/>
        <w:numPr>
          <w:ilvl w:val="1"/>
          <w:numId w:val="1"/>
        </w:numPr>
        <w:jc w:val="both"/>
      </w:pPr>
      <w:r>
        <w:t>žadatel v případě kraje</w:t>
      </w:r>
      <w:r w:rsidR="00FD0B5F">
        <w:t xml:space="preserve"> jako zřizovatele krajské zdravotnické záchranné služby</w:t>
      </w:r>
      <w:r>
        <w:t xml:space="preserve"> uvede </w:t>
      </w:r>
      <w:r w:rsidR="00FD0B5F">
        <w:t>adresu základny (místo realizace), která</w:t>
      </w:r>
      <w:r>
        <w:t xml:space="preserve"> je projektem řešen</w:t>
      </w:r>
      <w:r w:rsidR="00FD0B5F">
        <w:t>a,</w:t>
      </w:r>
    </w:p>
    <w:p w14:paraId="1290EA9B" w14:textId="77777777" w:rsidR="005667C7" w:rsidRDefault="005667C7" w:rsidP="005667C7">
      <w:pPr>
        <w:pStyle w:val="Odstavecseseznamem"/>
        <w:numPr>
          <w:ilvl w:val="1"/>
          <w:numId w:val="1"/>
        </w:numPr>
        <w:jc w:val="both"/>
      </w:pPr>
      <w:r>
        <w:t>každý žadatel uvede</w:t>
      </w:r>
      <w:r w:rsidRPr="00D12720">
        <w:t xml:space="preserve"> </w:t>
      </w:r>
      <w:r>
        <w:t>název obce s rozšířenou působností, v jejímž správním obvodu se nachází místo realizace projektu</w:t>
      </w:r>
      <w:r w:rsidR="00DC1F28">
        <w:t>.</w:t>
      </w:r>
    </w:p>
    <w:p w14:paraId="5C84EFA2" w14:textId="77777777" w:rsidR="005667C7" w:rsidRDefault="005667C7" w:rsidP="005667C7">
      <w:pPr>
        <w:pStyle w:val="Odstavecseseznamem"/>
        <w:numPr>
          <w:ilvl w:val="0"/>
          <w:numId w:val="1"/>
        </w:numPr>
        <w:jc w:val="both"/>
      </w:pPr>
      <w:r>
        <w:t>Popis cílových skupin projektu.</w:t>
      </w:r>
      <w:r w:rsidR="00194365">
        <w:t xml:space="preserve"> Výběr z cílových skupin proveďte dle textu výzvy.</w:t>
      </w:r>
    </w:p>
    <w:p w14:paraId="72EA03F2" w14:textId="77777777" w:rsidR="005667C7" w:rsidRDefault="005667C7" w:rsidP="005667C7">
      <w:pPr>
        <w:pStyle w:val="Odstavecseseznamem"/>
        <w:numPr>
          <w:ilvl w:val="0"/>
          <w:numId w:val="1"/>
        </w:numPr>
        <w:jc w:val="both"/>
      </w:pPr>
      <w:r>
        <w:t>Popis cílů a výsledků projektu a jejich příspěvku k naplňování specifického cíle 1.3</w:t>
      </w:r>
      <w:r w:rsidR="00194365">
        <w:t xml:space="preserve"> IROP</w:t>
      </w:r>
      <w:r>
        <w:t>.</w:t>
      </w:r>
      <w:r w:rsidR="00DC1F28">
        <w:t xml:space="preserve"> Žadatel uvede místo dopadu, tzn., v jakém areálu bude projekt využíván.</w:t>
      </w:r>
    </w:p>
    <w:p w14:paraId="082D5233" w14:textId="50C1FB2D" w:rsidR="005667C7" w:rsidRDefault="005667C7" w:rsidP="005667C7">
      <w:pPr>
        <w:pStyle w:val="Odstavecseseznamem"/>
        <w:numPr>
          <w:ilvl w:val="0"/>
          <w:numId w:val="13"/>
        </w:numPr>
        <w:jc w:val="both"/>
      </w:pPr>
      <w:r>
        <w:t>Identifikace nemovitostí, dotčených realizací projektu</w:t>
      </w:r>
      <w:r w:rsidR="00DD3B50">
        <w:t>.</w:t>
      </w:r>
    </w:p>
    <w:p w14:paraId="4DB721ED" w14:textId="77777777" w:rsidR="005667C7" w:rsidRDefault="005667C7" w:rsidP="005667C7">
      <w:pPr>
        <w:pStyle w:val="Odstavecseseznamem"/>
        <w:numPr>
          <w:ilvl w:val="0"/>
          <w:numId w:val="1"/>
        </w:numPr>
        <w:jc w:val="both"/>
      </w:pPr>
      <w:r>
        <w:t>Výchozí stav – popis výchozí situace (problémy a nedostatky).</w:t>
      </w:r>
    </w:p>
    <w:p w14:paraId="059D722B" w14:textId="77777777" w:rsidR="005667C7" w:rsidRDefault="005667C7" w:rsidP="005667C7">
      <w:pPr>
        <w:pStyle w:val="Odstavecseseznamem"/>
        <w:numPr>
          <w:ilvl w:val="0"/>
          <w:numId w:val="1"/>
        </w:numPr>
        <w:jc w:val="both"/>
      </w:pPr>
      <w:r>
        <w:t>Popis nulové (srovnávací) varianty v případě, že projekt nebude realizován.</w:t>
      </w:r>
    </w:p>
    <w:p w14:paraId="043192C6" w14:textId="413CED6E" w:rsidR="005667C7" w:rsidRDefault="005667C7" w:rsidP="005667C7">
      <w:pPr>
        <w:pStyle w:val="Odstavecseseznamem"/>
        <w:numPr>
          <w:ilvl w:val="0"/>
          <w:numId w:val="1"/>
        </w:numPr>
        <w:jc w:val="both"/>
      </w:pPr>
      <w:r>
        <w:t>Podrobný popis investiční varianty projektu</w:t>
      </w:r>
      <w:r w:rsidR="00194365">
        <w:t xml:space="preserve"> (jedná se o variantu, při níž je projekt financován z IROP)</w:t>
      </w:r>
      <w:r w:rsidR="00DD3B50">
        <w:t>:</w:t>
      </w:r>
      <w:r>
        <w:t xml:space="preserve"> </w:t>
      </w:r>
    </w:p>
    <w:p w14:paraId="7CD85D6A" w14:textId="4ED5D100" w:rsidR="005667C7" w:rsidRDefault="00DD3B50" w:rsidP="005667C7">
      <w:pPr>
        <w:pStyle w:val="Odstavecseseznamem"/>
        <w:numPr>
          <w:ilvl w:val="1"/>
          <w:numId w:val="1"/>
        </w:numPr>
        <w:jc w:val="both"/>
      </w:pPr>
      <w:r>
        <w:t>p</w:t>
      </w:r>
      <w:r w:rsidR="005667C7">
        <w:t>řípravné aktivity vztahující se k předložení žádosti o podporu,</w:t>
      </w:r>
      <w:r w:rsidR="00194365">
        <w:t xml:space="preserve"> např. zpracování doprovodných studií, příloh, projektové dokumentace</w:t>
      </w:r>
      <w:r>
        <w:t>,</w:t>
      </w:r>
    </w:p>
    <w:p w14:paraId="1384A126" w14:textId="77777777" w:rsidR="005667C7" w:rsidRDefault="005667C7" w:rsidP="005667C7">
      <w:pPr>
        <w:pStyle w:val="Odstavecseseznamem"/>
        <w:numPr>
          <w:ilvl w:val="1"/>
          <w:numId w:val="1"/>
        </w:numPr>
        <w:jc w:val="both"/>
      </w:pPr>
      <w:r>
        <w:t xml:space="preserve">popis realizace hlavních aktivit projektu, v souladu s kapitolou </w:t>
      </w:r>
      <w:r w:rsidR="00194365">
        <w:t>3.1.3</w:t>
      </w:r>
      <w:r>
        <w:t xml:space="preserve"> Specifických pravidel pro žadatele a příjemce,</w:t>
      </w:r>
    </w:p>
    <w:p w14:paraId="6226E92C" w14:textId="77777777" w:rsidR="005667C7" w:rsidRDefault="005667C7" w:rsidP="005667C7">
      <w:pPr>
        <w:pStyle w:val="Odstavecseseznamem"/>
        <w:numPr>
          <w:ilvl w:val="1"/>
          <w:numId w:val="1"/>
        </w:numPr>
        <w:jc w:val="both"/>
      </w:pPr>
      <w:r>
        <w:t xml:space="preserve">popis realizace vedlejších aktivit projektu, v souladu s kapitolou </w:t>
      </w:r>
      <w:r w:rsidR="00194365">
        <w:t>3.1.3</w:t>
      </w:r>
      <w:r>
        <w:t xml:space="preserve"> Specifických pravidel pro žadatele a příjemce,</w:t>
      </w:r>
    </w:p>
    <w:p w14:paraId="09CC29EF" w14:textId="77777777" w:rsidR="005667C7" w:rsidRDefault="005667C7" w:rsidP="005667C7">
      <w:pPr>
        <w:pStyle w:val="Odstavecseseznamem"/>
        <w:numPr>
          <w:ilvl w:val="1"/>
          <w:numId w:val="1"/>
        </w:numPr>
        <w:jc w:val="both"/>
      </w:pPr>
      <w:r>
        <w:t>popis ukončení realizace projektu, např. uvedení do provozu,</w:t>
      </w:r>
    </w:p>
    <w:p w14:paraId="78716D58" w14:textId="77777777" w:rsidR="005667C7" w:rsidRDefault="005667C7" w:rsidP="005667C7">
      <w:pPr>
        <w:pStyle w:val="Odstavecseseznamem"/>
        <w:numPr>
          <w:ilvl w:val="1"/>
          <w:numId w:val="1"/>
        </w:numPr>
        <w:jc w:val="both"/>
      </w:pPr>
      <w:r>
        <w:t>konečný stav po realizaci projektu.</w:t>
      </w:r>
    </w:p>
    <w:p w14:paraId="327CB9A9" w14:textId="77777777" w:rsidR="005667C7" w:rsidRDefault="005667C7" w:rsidP="005667C7">
      <w:pPr>
        <w:pStyle w:val="Odstavecseseznamem"/>
        <w:numPr>
          <w:ilvl w:val="0"/>
          <w:numId w:val="1"/>
        </w:numPr>
        <w:jc w:val="both"/>
      </w:pPr>
      <w:r>
        <w:t>Popis vazby projektu na nadřazené strategické a klíčové dokumenty:</w:t>
      </w:r>
    </w:p>
    <w:p w14:paraId="75EB696C" w14:textId="77777777" w:rsidR="005667C7" w:rsidRDefault="005667C7" w:rsidP="005667C7">
      <w:pPr>
        <w:pStyle w:val="Odstavecseseznamem"/>
        <w:numPr>
          <w:ilvl w:val="1"/>
          <w:numId w:val="1"/>
        </w:numPr>
        <w:jc w:val="both"/>
      </w:pPr>
      <w:r>
        <w:t>Koncepce ochrany obyvatelstva do 2020 s výhledem do roku 2030,</w:t>
      </w:r>
    </w:p>
    <w:p w14:paraId="63385D0D" w14:textId="77777777" w:rsidR="005667C7" w:rsidRDefault="005667C7" w:rsidP="005667C7">
      <w:pPr>
        <w:pStyle w:val="Odstavecseseznamem"/>
        <w:numPr>
          <w:ilvl w:val="1"/>
          <w:numId w:val="1"/>
        </w:numPr>
        <w:jc w:val="both"/>
      </w:pPr>
      <w:r>
        <w:t>Strategie přizpůsobení se změně klimatu v podmínkách ČR,</w:t>
      </w:r>
    </w:p>
    <w:p w14:paraId="0456AFA4" w14:textId="7B529277" w:rsidR="005667C7" w:rsidRDefault="005667C7" w:rsidP="005667C7">
      <w:pPr>
        <w:pStyle w:val="Odstavecseseznamem"/>
        <w:numPr>
          <w:ilvl w:val="1"/>
          <w:numId w:val="1"/>
        </w:numPr>
        <w:jc w:val="both"/>
      </w:pPr>
      <w:r w:rsidRPr="003604FE">
        <w:rPr>
          <w:i/>
        </w:rPr>
        <w:t>Zajištění odolnosti a vybavenosti základních složek integrovaného záchranného sytému – Policie ČR a Hasičského záchranného sboru ČR (včetně JSDH) v území, s důrazem na přizpůsobení se změnám klimatu a novým rizikům v období 2014 – 2020</w:t>
      </w:r>
      <w:r>
        <w:t xml:space="preserve"> v případě je-li žadatelem MV – generální ředitelství HZS ČR, HZS kraje, Záchranný útvar HZS ČR, obec, MV – Policejní prezidium ČR, krajské ředitelství Policie ČR nebo statní organizace zřizující jednotku HZS podniku s územní působností,</w:t>
      </w:r>
    </w:p>
    <w:p w14:paraId="0C9CD9FB" w14:textId="7309124B" w:rsidR="005667C7" w:rsidRDefault="005667C7" w:rsidP="005667C7">
      <w:pPr>
        <w:pStyle w:val="Odstavecseseznamem"/>
        <w:numPr>
          <w:ilvl w:val="1"/>
          <w:numId w:val="1"/>
        </w:numPr>
        <w:jc w:val="both"/>
      </w:pPr>
      <w:r w:rsidRPr="003604FE">
        <w:rPr>
          <w:i/>
        </w:rPr>
        <w:t>Zajištění odolnosti a vybavenosti základních složek integrovaného záchranného sytému – Krajských zdravotnických záchranných služeb v území, s důrazem na přizpůsobení se změnám klimatu a novým rizikům v období 2014 – 2020</w:t>
      </w:r>
      <w:r>
        <w:t xml:space="preserve"> v případě je-li žadatelem kraj jako zřizovatel zdravotnické záchranné služby</w:t>
      </w:r>
      <w:r w:rsidR="00DD3B50">
        <w:t>,</w:t>
      </w:r>
    </w:p>
    <w:p w14:paraId="78633CE2" w14:textId="77777777" w:rsidR="005667C7" w:rsidRDefault="005667C7" w:rsidP="005667C7">
      <w:pPr>
        <w:pStyle w:val="Odstavecseseznamem"/>
        <w:numPr>
          <w:ilvl w:val="1"/>
          <w:numId w:val="1"/>
        </w:numPr>
        <w:jc w:val="both"/>
      </w:pPr>
      <w:r>
        <w:t>Je-li žadatelem kraj jako zřizovatel zdravotnické záchranné služby a množství vybavení, stanovené normativem vybavení, vychází z počtu podle obslužnosti území, uvede vazbu na Plán pokrytí území kraje.</w:t>
      </w:r>
    </w:p>
    <w:p w14:paraId="35D1D936" w14:textId="77777777" w:rsidR="005667C7" w:rsidRPr="00F11638" w:rsidRDefault="005667C7" w:rsidP="005667C7">
      <w:pPr>
        <w:pStyle w:val="Odstavecseseznamem"/>
        <w:numPr>
          <w:ilvl w:val="0"/>
          <w:numId w:val="1"/>
        </w:numPr>
        <w:jc w:val="both"/>
      </w:pPr>
      <w:r w:rsidRPr="00141C5B">
        <w:t xml:space="preserve">Identifikace dopadů </w:t>
      </w:r>
      <w:r>
        <w:t>projektu:</w:t>
      </w:r>
    </w:p>
    <w:p w14:paraId="4E86B333" w14:textId="77777777" w:rsidR="005667C7" w:rsidRDefault="005667C7" w:rsidP="005667C7">
      <w:pPr>
        <w:pStyle w:val="Odstavecseseznamem"/>
        <w:numPr>
          <w:ilvl w:val="1"/>
          <w:numId w:val="1"/>
        </w:numPr>
        <w:jc w:val="both"/>
      </w:pPr>
      <w:r>
        <w:t xml:space="preserve">výčet všech </w:t>
      </w:r>
      <w:r w:rsidRPr="00F11638">
        <w:t>dopadů realizace a provozu projektu</w:t>
      </w:r>
      <w:r w:rsidR="00194365">
        <w:t>, jejich popis a předpokládaní nositelé,</w:t>
      </w:r>
    </w:p>
    <w:p w14:paraId="2095896A" w14:textId="77777777" w:rsidR="00194365" w:rsidRPr="00F11638" w:rsidRDefault="00194365" w:rsidP="005667C7">
      <w:pPr>
        <w:pStyle w:val="Odstavecseseznamem"/>
        <w:numPr>
          <w:ilvl w:val="1"/>
          <w:numId w:val="1"/>
        </w:numPr>
        <w:jc w:val="both"/>
      </w:pPr>
      <w:r>
        <w:t>návrhy na eliminaci negativních dopadů.</w:t>
      </w:r>
    </w:p>
    <w:p w14:paraId="23C571D7" w14:textId="77777777" w:rsidR="005667C7" w:rsidRDefault="005667C7" w:rsidP="005667C7">
      <w:pPr>
        <w:pStyle w:val="Odstavecseseznamem"/>
        <w:numPr>
          <w:ilvl w:val="0"/>
          <w:numId w:val="1"/>
        </w:numPr>
        <w:jc w:val="both"/>
      </w:pPr>
      <w:r>
        <w:t>R</w:t>
      </w:r>
      <w:r w:rsidRPr="00E20FDB">
        <w:t>ealizace projektu při neschválení</w:t>
      </w:r>
      <w:r>
        <w:t xml:space="preserve"> </w:t>
      </w:r>
      <w:r w:rsidRPr="00E20FDB">
        <w:t>dotace</w:t>
      </w:r>
      <w:r>
        <w:t>.</w:t>
      </w:r>
    </w:p>
    <w:p w14:paraId="20F08BD3" w14:textId="77777777" w:rsidR="0061462F" w:rsidRDefault="005667C7" w:rsidP="005667C7">
      <w:pPr>
        <w:pStyle w:val="Odstavecseseznamem"/>
        <w:numPr>
          <w:ilvl w:val="0"/>
          <w:numId w:val="1"/>
        </w:numPr>
        <w:jc w:val="both"/>
        <w:rPr>
          <w:ins w:id="5" w:author="User" w:date="2019-01-30T12:12:00Z"/>
        </w:rPr>
      </w:pPr>
      <w:r>
        <w:t>Případné vazby</w:t>
      </w:r>
      <w:r w:rsidRPr="00482EA1">
        <w:t xml:space="preserve"> na předchozí a navazující projekty a záměry</w:t>
      </w:r>
      <w:r>
        <w:t>.</w:t>
      </w:r>
    </w:p>
    <w:p w14:paraId="68ACFFC6" w14:textId="04CFCB85" w:rsidR="005667C7" w:rsidRPr="0061462F" w:rsidRDefault="0061462F" w:rsidP="0061462F">
      <w:pPr>
        <w:pStyle w:val="Odstavecseseznamem"/>
        <w:numPr>
          <w:ilvl w:val="0"/>
          <w:numId w:val="1"/>
        </w:numPr>
        <w:jc w:val="both"/>
        <w:rPr>
          <w:rFonts w:cstheme="minorHAnsi"/>
          <w:highlight w:val="yellow"/>
        </w:rPr>
      </w:pPr>
      <w:r w:rsidRPr="004C2C64">
        <w:rPr>
          <w:rFonts w:cstheme="minorHAnsi"/>
          <w:highlight w:val="yellow"/>
          <w:lang w:eastAsia="cs-CZ"/>
        </w:rPr>
        <w:t>Žadatel uvede</w:t>
      </w:r>
      <w:r>
        <w:rPr>
          <w:rFonts w:cstheme="minorHAnsi"/>
          <w:highlight w:val="yellow"/>
          <w:lang w:eastAsia="cs-CZ"/>
        </w:rPr>
        <w:t xml:space="preserve"> </w:t>
      </w:r>
      <w:r w:rsidRPr="004C2C64">
        <w:rPr>
          <w:rFonts w:cstheme="minorHAnsi"/>
          <w:highlight w:val="yellow"/>
          <w:lang w:eastAsia="cs-CZ"/>
        </w:rPr>
        <w:t xml:space="preserve">údaje o počtu obyvatel na svém území, dle aktuálních statistických údajů uvedených na webových stránkách Českého statistického úřadu „Počet obyvatel v obcích – k 1. 1. 2018“ </w:t>
      </w:r>
      <w:hyperlink r:id="rId8" w:history="1">
        <w:r w:rsidRPr="004C2C64">
          <w:rPr>
            <w:rStyle w:val="Hypertextovodkaz"/>
            <w:rFonts w:cstheme="minorHAnsi"/>
            <w:highlight w:val="yellow"/>
            <w:lang w:eastAsia="cs-CZ"/>
          </w:rPr>
          <w:t>https://www.czso.cz/csu/czso/pocet-obyvatel-v-obcich-see2a5tx8j</w:t>
        </w:r>
      </w:hyperlink>
    </w:p>
    <w:p w14:paraId="4FDD3163" w14:textId="77777777" w:rsidR="005667C7" w:rsidRPr="005B64B6" w:rsidRDefault="005667C7" w:rsidP="005667C7">
      <w:pPr>
        <w:pStyle w:val="Nadpis1"/>
        <w:numPr>
          <w:ilvl w:val="0"/>
          <w:numId w:val="3"/>
        </w:numPr>
        <w:ind w:left="720"/>
        <w:jc w:val="both"/>
        <w:rPr>
          <w:caps/>
        </w:rPr>
      </w:pPr>
      <w:bookmarkStart w:id="6" w:name="_Toc449612703"/>
      <w:bookmarkStart w:id="7" w:name="_Toc528309734"/>
      <w:r w:rsidRPr="005B64B6">
        <w:rPr>
          <w:caps/>
        </w:rPr>
        <w:t>ZDŮVODNĚNÍ POTŘEBNOSTI REALIZACE PROJEKTU</w:t>
      </w:r>
      <w:bookmarkEnd w:id="6"/>
      <w:bookmarkEnd w:id="7"/>
    </w:p>
    <w:p w14:paraId="73BC705D" w14:textId="77777777" w:rsidR="005667C7" w:rsidRDefault="005667C7" w:rsidP="005667C7">
      <w:pPr>
        <w:pStyle w:val="Odstavecseseznamem"/>
        <w:numPr>
          <w:ilvl w:val="0"/>
          <w:numId w:val="1"/>
        </w:numPr>
        <w:jc w:val="both"/>
      </w:pPr>
      <w:r>
        <w:t>Z</w:t>
      </w:r>
      <w:r w:rsidRPr="008A3E67">
        <w:t xml:space="preserve">důvodnění </w:t>
      </w:r>
      <w:r>
        <w:t>potřebnosti realizace projektu.</w:t>
      </w:r>
    </w:p>
    <w:p w14:paraId="1F2F91FA" w14:textId="4AF5601C" w:rsidR="005667C7" w:rsidRDefault="005667C7" w:rsidP="005667C7">
      <w:pPr>
        <w:pStyle w:val="Odstavecseseznamem"/>
        <w:numPr>
          <w:ilvl w:val="0"/>
          <w:numId w:val="1"/>
        </w:numPr>
        <w:jc w:val="both"/>
        <w:rPr>
          <w:ins w:id="8" w:author="IROP MAS Vladař" w:date="2019-02-28T14:02:00Z"/>
        </w:rPr>
      </w:pPr>
      <w:r>
        <w:t xml:space="preserve">Definice oblastí, které bude projekt řešit, a zdůvodnění priority jejich řešení s uvedením vazby projektu na druh rizika (sucho; orkány a větrné smrště; sněhové srážky a masivní námrazy; havárie nebezpečných látek), definovaného pro cílové území v příloze č. </w:t>
      </w:r>
      <w:r w:rsidR="000F286C">
        <w:t>5</w:t>
      </w:r>
      <w:r>
        <w:t xml:space="preserve"> Specifických pravidel pro žadatele a příjemce.</w:t>
      </w:r>
    </w:p>
    <w:p w14:paraId="22998988" w14:textId="35ED4CF0" w:rsidR="009B10B2" w:rsidRDefault="009B10B2" w:rsidP="009B10B2">
      <w:pPr>
        <w:pStyle w:val="Odstavecseseznamem"/>
        <w:numPr>
          <w:ilvl w:val="0"/>
          <w:numId w:val="1"/>
        </w:numPr>
        <w:jc w:val="both"/>
        <w:rPr>
          <w:highlight w:val="green"/>
        </w:rPr>
      </w:pPr>
      <w:r w:rsidRPr="0048487E">
        <w:rPr>
          <w:highlight w:val="green"/>
        </w:rPr>
        <w:t xml:space="preserve">Žadatel uvede </w:t>
      </w:r>
      <w:r>
        <w:rPr>
          <w:highlight w:val="green"/>
        </w:rPr>
        <w:t>informace, dle níže uvedených možností, k jakým cílům projekt přispívá:</w:t>
      </w:r>
    </w:p>
    <w:p w14:paraId="773DF90D" w14:textId="35990C0B" w:rsidR="009B10B2" w:rsidRDefault="009B10B2" w:rsidP="009B10B2">
      <w:pPr>
        <w:pStyle w:val="Odstavecseseznamem"/>
        <w:numPr>
          <w:ilvl w:val="1"/>
          <w:numId w:val="1"/>
        </w:numPr>
        <w:jc w:val="both"/>
        <w:rPr>
          <w:highlight w:val="green"/>
        </w:rPr>
      </w:pPr>
      <w:r>
        <w:rPr>
          <w:highlight w:val="green"/>
        </w:rPr>
        <w:t>Snížení negativních jevů mimořádných událostí</w:t>
      </w:r>
    </w:p>
    <w:p w14:paraId="1F884EFA" w14:textId="213D3793" w:rsidR="009B10B2" w:rsidRDefault="009B10B2" w:rsidP="009B10B2">
      <w:pPr>
        <w:pStyle w:val="Odstavecseseznamem"/>
        <w:numPr>
          <w:ilvl w:val="1"/>
          <w:numId w:val="1"/>
        </w:numPr>
        <w:jc w:val="both"/>
        <w:rPr>
          <w:highlight w:val="green"/>
        </w:rPr>
      </w:pPr>
      <w:r>
        <w:rPr>
          <w:highlight w:val="green"/>
        </w:rPr>
        <w:t>Zvýšení kvality záchranných a likvidačních prací</w:t>
      </w:r>
    </w:p>
    <w:p w14:paraId="4B4A8BFC" w14:textId="6E24D407" w:rsidR="009B10B2" w:rsidRDefault="009B10B2" w:rsidP="009B10B2">
      <w:pPr>
        <w:pStyle w:val="Odstavecseseznamem"/>
        <w:numPr>
          <w:ilvl w:val="1"/>
          <w:numId w:val="1"/>
        </w:numPr>
        <w:jc w:val="both"/>
        <w:rPr>
          <w:ins w:id="9" w:author="IROP MAS Vladař" w:date="2019-03-04T08:32:00Z"/>
          <w:highlight w:val="green"/>
        </w:rPr>
      </w:pPr>
      <w:r>
        <w:rPr>
          <w:highlight w:val="green"/>
        </w:rPr>
        <w:t>Snížení časové dotace potřebnosti při záchranných a likvidačních prací při řešení mimořádných událostí</w:t>
      </w:r>
    </w:p>
    <w:p w14:paraId="2CFB6CF3" w14:textId="00861FEA" w:rsidR="00B94FD5" w:rsidRPr="00B94FD5" w:rsidRDefault="00B94FD5" w:rsidP="00B94FD5">
      <w:pPr>
        <w:pStyle w:val="Odstavecseseznamem"/>
        <w:numPr>
          <w:ilvl w:val="0"/>
          <w:numId w:val="1"/>
        </w:numPr>
        <w:jc w:val="both"/>
        <w:rPr>
          <w:highlight w:val="cyan"/>
        </w:rPr>
      </w:pPr>
      <w:r w:rsidRPr="00B94FD5">
        <w:rPr>
          <w:highlight w:val="cyan"/>
        </w:rPr>
        <w:t xml:space="preserve">Žadatel </w:t>
      </w:r>
      <w:r w:rsidRPr="00B94FD5">
        <w:rPr>
          <w:highlight w:val="cyan"/>
        </w:rPr>
        <w:t xml:space="preserve">v tomto bodě </w:t>
      </w:r>
      <w:r w:rsidRPr="00B94FD5">
        <w:rPr>
          <w:highlight w:val="cyan"/>
        </w:rPr>
        <w:t>uvede</w:t>
      </w:r>
      <w:r w:rsidRPr="00B94FD5">
        <w:rPr>
          <w:highlight w:val="cyan"/>
        </w:rPr>
        <w:t xml:space="preserve"> </w:t>
      </w:r>
      <w:r w:rsidRPr="00B94FD5">
        <w:rPr>
          <w:highlight w:val="cyan"/>
        </w:rPr>
        <w:t>požadované informace o stáří nebo poruchovosti stávající techniky v součinnosti s požadavkem u kritéria „Potřeba pořízení techniky pro jednotku IZS dle současného stavu vybavení požadované techniky“, které je uvedeno ve směrnici č. 02 "Kritéria přijatelnosti a formálních náležitostí" a "Kritéria pro věcné hodnocení projektů" Operační program IROP:</w:t>
      </w:r>
    </w:p>
    <w:p w14:paraId="448F6A89" w14:textId="77777777" w:rsidR="00B94FD5" w:rsidRPr="00B94FD5" w:rsidRDefault="00B94FD5" w:rsidP="00B94FD5">
      <w:pPr>
        <w:pStyle w:val="Odstavecseseznamem"/>
        <w:numPr>
          <w:ilvl w:val="1"/>
          <w:numId w:val="1"/>
        </w:numPr>
        <w:jc w:val="both"/>
        <w:rPr>
          <w:highlight w:val="cyan"/>
        </w:rPr>
      </w:pPr>
      <w:r w:rsidRPr="00B94FD5">
        <w:rPr>
          <w:highlight w:val="cyan"/>
        </w:rPr>
        <w:t xml:space="preserve">1) Stáří stávající techniky, které vyplývá z technického průkazu / servisní knížky / dokladu o zakoupení stávající techniky / jiného dokladu, ze kterého bude vyplývat skutečnost stáří stávající techniky (typ dokladu jako povinnou přílohu výzvy MAS </w:t>
      </w:r>
      <w:bookmarkStart w:id="10" w:name="_GoBack"/>
      <w:bookmarkEnd w:id="10"/>
      <w:r w:rsidRPr="00B94FD5">
        <w:rPr>
          <w:highlight w:val="cyan"/>
        </w:rPr>
        <w:t>Vladař zvolí žadatel dle možností, které stávající technika má k dispozici).</w:t>
      </w:r>
    </w:p>
    <w:p w14:paraId="15E70270" w14:textId="1D154DA6" w:rsidR="00B94FD5" w:rsidRPr="00B94FD5" w:rsidRDefault="00B94FD5" w:rsidP="00B94FD5">
      <w:pPr>
        <w:pStyle w:val="Odstavecseseznamem"/>
        <w:numPr>
          <w:ilvl w:val="1"/>
          <w:numId w:val="1"/>
        </w:numPr>
        <w:jc w:val="both"/>
        <w:rPr>
          <w:highlight w:val="cyan"/>
        </w:rPr>
      </w:pPr>
      <w:r w:rsidRPr="00B94FD5">
        <w:rPr>
          <w:highlight w:val="cyan"/>
        </w:rPr>
        <w:t xml:space="preserve">2) Poruchovost stávající techniky a doloží ji čestným prohlášením / servisní knížkou / jiným dokladem, ze kterého bude vyplývat skutečnost o </w:t>
      </w:r>
      <w:r w:rsidRPr="00B94FD5">
        <w:rPr>
          <w:highlight w:val="cyan"/>
        </w:rPr>
        <w:t xml:space="preserve">její poruchovosti (typ dokladu </w:t>
      </w:r>
      <w:r w:rsidRPr="00B94FD5">
        <w:rPr>
          <w:highlight w:val="cyan"/>
        </w:rPr>
        <w:t>jako povinnou přílohu výzvy MAS Vladař žadatel zvolí dle možností, které stávající technika má k dispozici).</w:t>
      </w:r>
    </w:p>
    <w:p w14:paraId="7EFFF6C3" w14:textId="77777777" w:rsidR="005667C7" w:rsidRPr="004A323F" w:rsidRDefault="005667C7" w:rsidP="005667C7">
      <w:pPr>
        <w:pStyle w:val="Nadpis1"/>
        <w:numPr>
          <w:ilvl w:val="0"/>
          <w:numId w:val="3"/>
        </w:numPr>
        <w:ind w:left="720"/>
        <w:jc w:val="both"/>
        <w:rPr>
          <w:caps/>
        </w:rPr>
      </w:pPr>
      <w:bookmarkStart w:id="11" w:name="_Toc449612704"/>
      <w:bookmarkStart w:id="12" w:name="_Toc528309735"/>
      <w:r w:rsidRPr="004A323F">
        <w:rPr>
          <w:caps/>
        </w:rPr>
        <w:t>Management projektu</w:t>
      </w:r>
      <w:r>
        <w:rPr>
          <w:caps/>
        </w:rPr>
        <w:t xml:space="preserve"> a řízení lidských zdrojů</w:t>
      </w:r>
      <w:bookmarkEnd w:id="11"/>
      <w:bookmarkEnd w:id="12"/>
    </w:p>
    <w:p w14:paraId="1BBF6F54" w14:textId="3D490C06" w:rsidR="00DD3B50" w:rsidRDefault="00DD3B50" w:rsidP="00D350B8">
      <w:pPr>
        <w:pStyle w:val="Odstavecseseznamem"/>
        <w:numPr>
          <w:ilvl w:val="0"/>
          <w:numId w:val="1"/>
        </w:numPr>
        <w:jc w:val="both"/>
      </w:pPr>
      <w:r>
        <w:t>Zajištění administrativní kapacity - p</w:t>
      </w:r>
      <w:r w:rsidR="005667C7" w:rsidRPr="002C177C">
        <w:t>opis činností a osob</w:t>
      </w:r>
      <w:r w:rsidR="005667C7">
        <w:t xml:space="preserve"> (kvalifikace, praxe)</w:t>
      </w:r>
      <w:r w:rsidR="005667C7" w:rsidRPr="002C177C">
        <w:t>, podílejících se na realizaci projektu</w:t>
      </w:r>
      <w:r w:rsidR="005667C7">
        <w:t xml:space="preserve"> – popis projektového týmu podílejícího se na přípravné, realizační a provozní fázi projektu.</w:t>
      </w:r>
    </w:p>
    <w:p w14:paraId="77E16DC5" w14:textId="77777777" w:rsidR="005667C7" w:rsidRPr="004A323F" w:rsidRDefault="005667C7" w:rsidP="005667C7">
      <w:pPr>
        <w:pStyle w:val="Nadpis1"/>
        <w:numPr>
          <w:ilvl w:val="0"/>
          <w:numId w:val="3"/>
        </w:numPr>
        <w:ind w:left="720"/>
        <w:jc w:val="both"/>
        <w:rPr>
          <w:caps/>
        </w:rPr>
      </w:pPr>
      <w:bookmarkStart w:id="13" w:name="_Toc449612705"/>
      <w:bookmarkStart w:id="14" w:name="_Toc528309736"/>
      <w:r w:rsidRPr="004A323F">
        <w:rPr>
          <w:caps/>
        </w:rPr>
        <w:t>Technické a technologické řešení projektu</w:t>
      </w:r>
      <w:bookmarkEnd w:id="13"/>
      <w:bookmarkEnd w:id="14"/>
      <w:r w:rsidRPr="004A323F">
        <w:rPr>
          <w:caps/>
        </w:rPr>
        <w:t xml:space="preserve"> </w:t>
      </w:r>
    </w:p>
    <w:p w14:paraId="1E3D24FD" w14:textId="77777777" w:rsidR="005667C7" w:rsidRDefault="009D4942" w:rsidP="005667C7">
      <w:pPr>
        <w:pStyle w:val="Odstavecseseznamem"/>
        <w:numPr>
          <w:ilvl w:val="0"/>
          <w:numId w:val="1"/>
        </w:numPr>
        <w:jc w:val="both"/>
      </w:pPr>
      <w:r>
        <w:t>T</w:t>
      </w:r>
      <w:r w:rsidR="005667C7" w:rsidRPr="005E5868">
        <w:t>echnické a technologické aspekty projektu</w:t>
      </w:r>
      <w:r w:rsidR="005667C7">
        <w:t>:</w:t>
      </w:r>
    </w:p>
    <w:p w14:paraId="2AC0D2A8" w14:textId="77777777" w:rsidR="005667C7" w:rsidRDefault="005667C7" w:rsidP="005667C7">
      <w:pPr>
        <w:pStyle w:val="Odstavecseseznamem"/>
        <w:numPr>
          <w:ilvl w:val="0"/>
          <w:numId w:val="4"/>
        </w:numPr>
        <w:jc w:val="both"/>
      </w:pPr>
      <w:r w:rsidRPr="005E5868">
        <w:t xml:space="preserve">zvolená technologie, </w:t>
      </w:r>
    </w:p>
    <w:p w14:paraId="425E3B37" w14:textId="77777777" w:rsidR="005667C7" w:rsidRDefault="005667C7" w:rsidP="005667C7">
      <w:pPr>
        <w:pStyle w:val="Odstavecseseznamem"/>
        <w:numPr>
          <w:ilvl w:val="0"/>
          <w:numId w:val="4"/>
        </w:numPr>
        <w:jc w:val="both"/>
      </w:pPr>
      <w:r w:rsidRPr="005E5868">
        <w:t xml:space="preserve">technické parametry jednotlivých zařízení, </w:t>
      </w:r>
    </w:p>
    <w:p w14:paraId="3412920F" w14:textId="77777777" w:rsidR="005667C7" w:rsidRDefault="005667C7" w:rsidP="005667C7">
      <w:pPr>
        <w:pStyle w:val="Odstavecseseznamem"/>
        <w:numPr>
          <w:ilvl w:val="0"/>
          <w:numId w:val="4"/>
        </w:numPr>
        <w:jc w:val="both"/>
      </w:pPr>
      <w:r w:rsidRPr="005E5868">
        <w:t xml:space="preserve">výhody a nevýhody předpokládaných řešení, </w:t>
      </w:r>
    </w:p>
    <w:p w14:paraId="477A2490" w14:textId="77777777" w:rsidR="005667C7" w:rsidRDefault="00194365" w:rsidP="005667C7">
      <w:pPr>
        <w:pStyle w:val="Odstavecseseznamem"/>
        <w:numPr>
          <w:ilvl w:val="0"/>
          <w:numId w:val="4"/>
        </w:numPr>
        <w:jc w:val="both"/>
      </w:pPr>
      <w:r>
        <w:t xml:space="preserve">ovlivnitelná a neovlivnitelná </w:t>
      </w:r>
      <w:r w:rsidR="005667C7" w:rsidRPr="005E5868">
        <w:t xml:space="preserve">technická rizika, </w:t>
      </w:r>
    </w:p>
    <w:p w14:paraId="33D97D5B" w14:textId="77777777" w:rsidR="005667C7" w:rsidRDefault="005667C7" w:rsidP="005667C7">
      <w:pPr>
        <w:pStyle w:val="Odstavecseseznamem"/>
        <w:numPr>
          <w:ilvl w:val="0"/>
          <w:numId w:val="4"/>
        </w:numPr>
        <w:jc w:val="both"/>
      </w:pPr>
      <w:r>
        <w:t>údaje o životnosti</w:t>
      </w:r>
      <w:r w:rsidRPr="005E5868">
        <w:t xml:space="preserve"> jednotlivých zařízení, </w:t>
      </w:r>
    </w:p>
    <w:p w14:paraId="39AAEC1E" w14:textId="77777777" w:rsidR="005667C7" w:rsidRDefault="005667C7" w:rsidP="005667C7">
      <w:pPr>
        <w:pStyle w:val="Odstavecseseznamem"/>
        <w:numPr>
          <w:ilvl w:val="0"/>
          <w:numId w:val="4"/>
        </w:numPr>
        <w:jc w:val="both"/>
      </w:pPr>
      <w:r>
        <w:t>nároky na</w:t>
      </w:r>
      <w:r w:rsidRPr="005E5868">
        <w:t xml:space="preserve"> údržb</w:t>
      </w:r>
      <w:r>
        <w:t>u</w:t>
      </w:r>
      <w:r w:rsidRPr="005E5868">
        <w:t xml:space="preserve"> a nákladnost oprav, </w:t>
      </w:r>
    </w:p>
    <w:p w14:paraId="6D310F7D" w14:textId="77777777" w:rsidR="005667C7" w:rsidRDefault="005667C7" w:rsidP="005667C7">
      <w:pPr>
        <w:pStyle w:val="Odstavecseseznamem"/>
        <w:numPr>
          <w:ilvl w:val="0"/>
          <w:numId w:val="4"/>
        </w:numPr>
        <w:jc w:val="both"/>
      </w:pPr>
      <w:r>
        <w:t>změny v provozní náročnosti vlivem opotřebení.</w:t>
      </w:r>
    </w:p>
    <w:p w14:paraId="0E2C3163" w14:textId="77777777" w:rsidR="005667C7" w:rsidRPr="004A323F" w:rsidRDefault="005667C7" w:rsidP="005667C7">
      <w:pPr>
        <w:pStyle w:val="Nadpis1"/>
        <w:numPr>
          <w:ilvl w:val="0"/>
          <w:numId w:val="3"/>
        </w:numPr>
        <w:ind w:left="720"/>
        <w:jc w:val="both"/>
        <w:rPr>
          <w:caps/>
        </w:rPr>
      </w:pPr>
      <w:bookmarkStart w:id="15" w:name="_Toc449612706"/>
      <w:bookmarkStart w:id="16" w:name="_Toc528309737"/>
      <w:r w:rsidRPr="004A323F">
        <w:rPr>
          <w:caps/>
        </w:rPr>
        <w:t>Dlouhodobý majetek</w:t>
      </w:r>
      <w:bookmarkEnd w:id="15"/>
      <w:bookmarkEnd w:id="16"/>
      <w:r w:rsidRPr="004A323F">
        <w:rPr>
          <w:caps/>
        </w:rPr>
        <w:t xml:space="preserve"> </w:t>
      </w:r>
    </w:p>
    <w:p w14:paraId="506F69EC" w14:textId="77777777" w:rsidR="005667C7" w:rsidRPr="00CF5985" w:rsidRDefault="005667C7" w:rsidP="005667C7">
      <w:pPr>
        <w:pStyle w:val="Odstavecseseznamem"/>
        <w:numPr>
          <w:ilvl w:val="0"/>
          <w:numId w:val="1"/>
        </w:numPr>
        <w:jc w:val="both"/>
      </w:pPr>
      <w:r w:rsidRPr="00CF5985">
        <w:t>Dlouhodob</w:t>
      </w:r>
      <w:r>
        <w:t>ý</w:t>
      </w:r>
      <w:r w:rsidRPr="00CF5985">
        <w:t xml:space="preserve"> investiční</w:t>
      </w:r>
      <w:r>
        <w:t xml:space="preserve"> majetek, včetně uvedení vlastnického práva k němu, vstupující do projektu:</w:t>
      </w:r>
    </w:p>
    <w:p w14:paraId="5D3F5D19" w14:textId="77777777" w:rsidR="005667C7" w:rsidRPr="00CF5985" w:rsidRDefault="005667C7" w:rsidP="005667C7">
      <w:pPr>
        <w:pStyle w:val="Odstavecseseznamem"/>
        <w:numPr>
          <w:ilvl w:val="1"/>
          <w:numId w:val="1"/>
        </w:numPr>
        <w:jc w:val="both"/>
      </w:pPr>
      <w:r w:rsidRPr="00CF5985">
        <w:t xml:space="preserve">majetek movitý, </w:t>
      </w:r>
    </w:p>
    <w:p w14:paraId="62E3642B" w14:textId="77777777" w:rsidR="005667C7" w:rsidRPr="00CF5985" w:rsidRDefault="005667C7" w:rsidP="005667C7">
      <w:pPr>
        <w:pStyle w:val="Odstavecseseznamem"/>
        <w:numPr>
          <w:ilvl w:val="1"/>
          <w:numId w:val="1"/>
        </w:numPr>
        <w:jc w:val="both"/>
      </w:pPr>
      <w:r w:rsidRPr="00CF5985">
        <w:t xml:space="preserve">majetek nemovitý, </w:t>
      </w:r>
    </w:p>
    <w:p w14:paraId="4886A887" w14:textId="77777777" w:rsidR="005667C7" w:rsidRPr="00CF5985" w:rsidRDefault="005667C7" w:rsidP="005667C7">
      <w:pPr>
        <w:pStyle w:val="Odstavecseseznamem"/>
        <w:numPr>
          <w:ilvl w:val="1"/>
          <w:numId w:val="1"/>
        </w:numPr>
        <w:jc w:val="both"/>
      </w:pPr>
      <w:r w:rsidRPr="00CF5985">
        <w:t xml:space="preserve">majetek nehmotný, </w:t>
      </w:r>
    </w:p>
    <w:p w14:paraId="70FC13E3" w14:textId="77777777" w:rsidR="005667C7" w:rsidRPr="00CF5985" w:rsidRDefault="005667C7" w:rsidP="005667C7">
      <w:pPr>
        <w:pStyle w:val="Odstavecseseznamem"/>
        <w:numPr>
          <w:ilvl w:val="0"/>
          <w:numId w:val="1"/>
        </w:numPr>
        <w:jc w:val="both"/>
      </w:pPr>
      <w:r>
        <w:t>Plán investičních výdajů v realizační a provozní fázi projektu:</w:t>
      </w:r>
    </w:p>
    <w:p w14:paraId="1193EB4C" w14:textId="77777777" w:rsidR="005667C7" w:rsidRDefault="005667C7" w:rsidP="005667C7">
      <w:pPr>
        <w:pStyle w:val="Odstavecseseznamem"/>
        <w:numPr>
          <w:ilvl w:val="1"/>
          <w:numId w:val="1"/>
        </w:numPr>
        <w:jc w:val="both"/>
      </w:pPr>
      <w:r w:rsidRPr="003A442E">
        <w:t>investiční dlouhodobý majetek, např. technické zhodnocení, dlouhodobý hmotný majetek (pozemek, stavba, movitá věc) nebo nehmotný majetek,</w:t>
      </w:r>
    </w:p>
    <w:p w14:paraId="72B67196" w14:textId="77777777" w:rsidR="005667C7" w:rsidRPr="003A442E" w:rsidRDefault="005667C7" w:rsidP="005667C7">
      <w:pPr>
        <w:pStyle w:val="Odstavecseseznamem"/>
        <w:numPr>
          <w:ilvl w:val="1"/>
          <w:numId w:val="1"/>
        </w:numPr>
        <w:jc w:val="both"/>
      </w:pPr>
      <w:r>
        <w:t>reinvestice,</w:t>
      </w:r>
    </w:p>
    <w:p w14:paraId="5C30836C" w14:textId="77777777" w:rsidR="005667C7" w:rsidRPr="003A442E" w:rsidRDefault="005667C7" w:rsidP="005667C7">
      <w:pPr>
        <w:pStyle w:val="Odstavecseseznamem"/>
        <w:numPr>
          <w:ilvl w:val="1"/>
          <w:numId w:val="1"/>
        </w:numPr>
        <w:jc w:val="both"/>
      </w:pPr>
      <w:r w:rsidRPr="003A442E">
        <w:t xml:space="preserve">předpokládaná pořizovací hodnota majetku, </w:t>
      </w:r>
    </w:p>
    <w:p w14:paraId="4C2EB0DB" w14:textId="77777777" w:rsidR="005667C7" w:rsidRPr="003A442E" w:rsidRDefault="005667C7" w:rsidP="005667C7">
      <w:pPr>
        <w:pStyle w:val="Odstavecseseznamem"/>
        <w:numPr>
          <w:ilvl w:val="1"/>
          <w:numId w:val="1"/>
        </w:numPr>
        <w:jc w:val="both"/>
      </w:pPr>
      <w:r w:rsidRPr="003A442E">
        <w:t xml:space="preserve">výdaje </w:t>
      </w:r>
      <w:r>
        <w:t xml:space="preserve">na </w:t>
      </w:r>
      <w:r w:rsidRPr="003A442E">
        <w:t xml:space="preserve">pořízení majetku, </w:t>
      </w:r>
    </w:p>
    <w:p w14:paraId="3643AD9B" w14:textId="77777777" w:rsidR="005667C7" w:rsidRPr="003A442E" w:rsidRDefault="005667C7" w:rsidP="005667C7">
      <w:pPr>
        <w:pStyle w:val="Odstavecseseznamem"/>
        <w:numPr>
          <w:ilvl w:val="1"/>
          <w:numId w:val="1"/>
        </w:numPr>
        <w:jc w:val="both"/>
      </w:pPr>
      <w:r w:rsidRPr="003A442E">
        <w:t>životnost majetku</w:t>
      </w:r>
      <w:r>
        <w:t xml:space="preserve"> a stanovení zůstatkové hodnoty,</w:t>
      </w:r>
      <w:r w:rsidRPr="003A442E">
        <w:t xml:space="preserve">  </w:t>
      </w:r>
    </w:p>
    <w:p w14:paraId="5D67EA4D" w14:textId="77777777" w:rsidR="005667C7" w:rsidRPr="003A442E" w:rsidRDefault="005667C7" w:rsidP="005667C7">
      <w:pPr>
        <w:pStyle w:val="Odstavecseseznamem"/>
        <w:numPr>
          <w:ilvl w:val="1"/>
          <w:numId w:val="1"/>
        </w:numPr>
        <w:jc w:val="both"/>
      </w:pPr>
      <w:r w:rsidRPr="003A442E">
        <w:t>převod</w:t>
      </w:r>
      <w:r>
        <w:t>, zápůjčka</w:t>
      </w:r>
      <w:r w:rsidRPr="003A442E">
        <w:t xml:space="preserve"> majetku ve vlastnictví příjemce třetím osobám, předpok</w:t>
      </w:r>
      <w:r w:rsidR="00DC1F28">
        <w:t>ládané termíny změn vlastnictví.</w:t>
      </w:r>
    </w:p>
    <w:p w14:paraId="76946163" w14:textId="77777777" w:rsidR="005667C7" w:rsidRPr="004A323F" w:rsidRDefault="005667C7" w:rsidP="005667C7">
      <w:pPr>
        <w:pStyle w:val="Nadpis1"/>
        <w:numPr>
          <w:ilvl w:val="0"/>
          <w:numId w:val="3"/>
        </w:numPr>
        <w:ind w:left="720"/>
        <w:jc w:val="both"/>
        <w:rPr>
          <w:rFonts w:eastAsiaTheme="minorHAnsi"/>
          <w:caps/>
        </w:rPr>
      </w:pPr>
      <w:bookmarkStart w:id="17" w:name="_Toc449612707"/>
      <w:bookmarkStart w:id="18" w:name="_Toc528309738"/>
      <w:r w:rsidRPr="004A323F">
        <w:rPr>
          <w:rFonts w:eastAsiaTheme="minorHAnsi"/>
          <w:caps/>
        </w:rPr>
        <w:t>Výstupy projektu</w:t>
      </w:r>
      <w:bookmarkEnd w:id="17"/>
      <w:bookmarkEnd w:id="18"/>
    </w:p>
    <w:p w14:paraId="356915DE" w14:textId="77777777" w:rsidR="005667C7" w:rsidRDefault="005667C7" w:rsidP="005667C7">
      <w:pPr>
        <w:pStyle w:val="Odstavecseseznamem"/>
        <w:numPr>
          <w:ilvl w:val="0"/>
          <w:numId w:val="1"/>
        </w:numPr>
        <w:jc w:val="both"/>
      </w:pPr>
      <w:r>
        <w:t>Přehled výstupů projektu a jejich kvantifikace:</w:t>
      </w:r>
    </w:p>
    <w:p w14:paraId="1B78A5B7" w14:textId="77777777" w:rsidR="005667C7" w:rsidRDefault="005667C7" w:rsidP="005667C7">
      <w:pPr>
        <w:pStyle w:val="Odstavecseseznamem"/>
        <w:numPr>
          <w:ilvl w:val="1"/>
          <w:numId w:val="1"/>
        </w:numPr>
        <w:jc w:val="both"/>
      </w:pPr>
      <w:r>
        <w:t>definovaný</w:t>
      </w:r>
      <w:r w:rsidRPr="00155A3F">
        <w:t xml:space="preserve"> výstup projektu, </w:t>
      </w:r>
    </w:p>
    <w:p w14:paraId="7E7A1C91" w14:textId="77777777" w:rsidR="005667C7" w:rsidRDefault="005667C7" w:rsidP="005667C7">
      <w:pPr>
        <w:pStyle w:val="Odstavecseseznamem"/>
        <w:numPr>
          <w:ilvl w:val="1"/>
          <w:numId w:val="1"/>
        </w:numPr>
        <w:jc w:val="both"/>
      </w:pPr>
      <w:r>
        <w:t>průkazné doložení a termín splnění výstupů projektu a indikátoru.</w:t>
      </w:r>
    </w:p>
    <w:p w14:paraId="2DA6E4A2" w14:textId="77777777" w:rsidR="005667C7" w:rsidRDefault="005667C7" w:rsidP="005667C7">
      <w:pPr>
        <w:pStyle w:val="Odstavecseseznamem"/>
        <w:numPr>
          <w:ilvl w:val="0"/>
          <w:numId w:val="1"/>
        </w:numPr>
        <w:jc w:val="both"/>
      </w:pPr>
      <w:r>
        <w:t>Indikátor:</w:t>
      </w:r>
    </w:p>
    <w:p w14:paraId="769DDB5D" w14:textId="77777777" w:rsidR="005667C7" w:rsidRDefault="005667C7" w:rsidP="00DC1F28">
      <w:pPr>
        <w:pStyle w:val="Odstavecseseznamem"/>
        <w:numPr>
          <w:ilvl w:val="1"/>
          <w:numId w:val="1"/>
        </w:numPr>
        <w:spacing w:before="120"/>
        <w:ind w:left="1434" w:hanging="357"/>
        <w:jc w:val="both"/>
      </w:pPr>
      <w:r>
        <w:t>stanovení cílové hodnoty</w:t>
      </w:r>
      <w:r w:rsidR="00DC1F28">
        <w:t xml:space="preserve"> indikátoru (vyplňte v tabulce).</w:t>
      </w:r>
    </w:p>
    <w:p w14:paraId="20F567B0" w14:textId="77777777" w:rsidR="00DC1F28" w:rsidRDefault="00DC1F28" w:rsidP="00DC1F28">
      <w:pPr>
        <w:pStyle w:val="Odstavecseseznamem"/>
        <w:spacing w:before="120"/>
        <w:ind w:left="1434"/>
        <w:jc w:val="both"/>
      </w:pPr>
    </w:p>
    <w:tbl>
      <w:tblPr>
        <w:tblStyle w:val="Mkatabulky"/>
        <w:tblW w:w="5000" w:type="pct"/>
        <w:tblLook w:val="04A0" w:firstRow="1" w:lastRow="0" w:firstColumn="1" w:lastColumn="0" w:noHBand="0" w:noVBand="1"/>
      </w:tblPr>
      <w:tblGrid>
        <w:gridCol w:w="2258"/>
        <w:gridCol w:w="2402"/>
        <w:gridCol w:w="2315"/>
        <w:gridCol w:w="2313"/>
      </w:tblGrid>
      <w:tr w:rsidR="005667C7" w14:paraId="4458456F" w14:textId="77777777" w:rsidTr="00DC1F28">
        <w:tc>
          <w:tcPr>
            <w:tcW w:w="1216" w:type="pct"/>
          </w:tcPr>
          <w:p w14:paraId="019789CE" w14:textId="77777777" w:rsidR="005667C7" w:rsidRPr="00542939" w:rsidRDefault="005667C7" w:rsidP="000F286C">
            <w:pPr>
              <w:pStyle w:val="Odstavecseseznamem"/>
              <w:ind w:left="0"/>
              <w:jc w:val="center"/>
              <w:rPr>
                <w:b/>
              </w:rPr>
            </w:pPr>
            <w:r w:rsidRPr="00542939">
              <w:rPr>
                <w:b/>
              </w:rPr>
              <w:t>Kód</w:t>
            </w:r>
          </w:p>
        </w:tc>
        <w:tc>
          <w:tcPr>
            <w:tcW w:w="1293" w:type="pct"/>
          </w:tcPr>
          <w:p w14:paraId="2D8E6686" w14:textId="77777777" w:rsidR="005667C7" w:rsidRPr="00542939" w:rsidRDefault="005667C7" w:rsidP="000F286C">
            <w:pPr>
              <w:pStyle w:val="Odstavecseseznamem"/>
              <w:ind w:left="0"/>
              <w:jc w:val="center"/>
              <w:rPr>
                <w:b/>
              </w:rPr>
            </w:pPr>
            <w:r w:rsidRPr="00542939">
              <w:rPr>
                <w:b/>
              </w:rPr>
              <w:t>Název</w:t>
            </w:r>
          </w:p>
        </w:tc>
        <w:tc>
          <w:tcPr>
            <w:tcW w:w="1246" w:type="pct"/>
          </w:tcPr>
          <w:p w14:paraId="4AFFEF7B" w14:textId="77777777" w:rsidR="005667C7" w:rsidRPr="00542939" w:rsidRDefault="005667C7" w:rsidP="000F286C">
            <w:pPr>
              <w:pStyle w:val="Odstavecseseznamem"/>
              <w:ind w:left="0"/>
              <w:jc w:val="center"/>
              <w:rPr>
                <w:b/>
              </w:rPr>
            </w:pPr>
            <w:r>
              <w:rPr>
                <w:b/>
              </w:rPr>
              <w:t>V</w:t>
            </w:r>
            <w:r w:rsidRPr="00891FDD">
              <w:rPr>
                <w:b/>
              </w:rPr>
              <w:t>ýchozí hodnota</w:t>
            </w:r>
          </w:p>
        </w:tc>
        <w:tc>
          <w:tcPr>
            <w:tcW w:w="1245" w:type="pct"/>
          </w:tcPr>
          <w:p w14:paraId="57932DFE" w14:textId="77777777" w:rsidR="005667C7" w:rsidRPr="00542939" w:rsidRDefault="005667C7" w:rsidP="000F286C">
            <w:pPr>
              <w:pStyle w:val="Odstavecseseznamem"/>
              <w:ind w:left="0"/>
              <w:jc w:val="center"/>
              <w:rPr>
                <w:b/>
              </w:rPr>
            </w:pPr>
            <w:r w:rsidRPr="00542939">
              <w:rPr>
                <w:b/>
              </w:rPr>
              <w:t>Cílová hodnota</w:t>
            </w:r>
          </w:p>
        </w:tc>
      </w:tr>
      <w:tr w:rsidR="005667C7" w14:paraId="708D6ADD" w14:textId="77777777" w:rsidTr="00DC1F28">
        <w:tc>
          <w:tcPr>
            <w:tcW w:w="1216" w:type="pct"/>
            <w:vAlign w:val="center"/>
          </w:tcPr>
          <w:p w14:paraId="096C9D34" w14:textId="77777777" w:rsidR="005667C7" w:rsidRPr="000672EC" w:rsidRDefault="005667C7" w:rsidP="000F286C">
            <w:pPr>
              <w:pStyle w:val="Odstavecseseznamem"/>
              <w:ind w:left="0"/>
              <w:jc w:val="center"/>
            </w:pPr>
            <w:r>
              <w:t>5 70 01</w:t>
            </w:r>
          </w:p>
        </w:tc>
        <w:tc>
          <w:tcPr>
            <w:tcW w:w="1293" w:type="pct"/>
          </w:tcPr>
          <w:p w14:paraId="26D77A41" w14:textId="77777777" w:rsidR="005667C7" w:rsidRPr="000672EC" w:rsidRDefault="005667C7" w:rsidP="000F286C">
            <w:r>
              <w:t>Počet nové techniky a věcných prostředků složek IZS</w:t>
            </w:r>
          </w:p>
        </w:tc>
        <w:tc>
          <w:tcPr>
            <w:tcW w:w="1246" w:type="pct"/>
          </w:tcPr>
          <w:p w14:paraId="3379E974" w14:textId="77777777" w:rsidR="005667C7" w:rsidRDefault="005667C7" w:rsidP="000F286C">
            <w:pPr>
              <w:pStyle w:val="Odstavecseseznamem"/>
              <w:ind w:left="0"/>
              <w:jc w:val="center"/>
            </w:pPr>
          </w:p>
          <w:p w14:paraId="66FDD8CF" w14:textId="77777777" w:rsidR="005667C7" w:rsidRDefault="005667C7" w:rsidP="000F286C">
            <w:pPr>
              <w:pStyle w:val="Odstavecseseznamem"/>
              <w:ind w:left="0"/>
              <w:jc w:val="center"/>
            </w:pPr>
            <w:r>
              <w:t>0</w:t>
            </w:r>
          </w:p>
        </w:tc>
        <w:tc>
          <w:tcPr>
            <w:tcW w:w="1245" w:type="pct"/>
          </w:tcPr>
          <w:p w14:paraId="33737CF4" w14:textId="77777777" w:rsidR="005667C7" w:rsidRDefault="005667C7" w:rsidP="000F286C">
            <w:pPr>
              <w:pStyle w:val="Odstavecseseznamem"/>
              <w:ind w:left="0"/>
              <w:jc w:val="both"/>
            </w:pPr>
          </w:p>
        </w:tc>
      </w:tr>
    </w:tbl>
    <w:p w14:paraId="7C499266" w14:textId="77777777" w:rsidR="005667C7" w:rsidRDefault="005667C7" w:rsidP="005667C7">
      <w:pPr>
        <w:ind w:left="1080"/>
        <w:jc w:val="both"/>
      </w:pPr>
    </w:p>
    <w:p w14:paraId="2D824579" w14:textId="77777777" w:rsidR="005667C7" w:rsidRPr="004A323F" w:rsidRDefault="005667C7" w:rsidP="005667C7">
      <w:pPr>
        <w:pStyle w:val="Nadpis1"/>
        <w:numPr>
          <w:ilvl w:val="0"/>
          <w:numId w:val="3"/>
        </w:numPr>
        <w:ind w:left="720"/>
        <w:jc w:val="both"/>
        <w:rPr>
          <w:caps/>
        </w:rPr>
      </w:pPr>
      <w:bookmarkStart w:id="19" w:name="_Toc449612708"/>
      <w:bookmarkStart w:id="20" w:name="_Toc528309739"/>
      <w:r w:rsidRPr="004A323F">
        <w:rPr>
          <w:caps/>
        </w:rPr>
        <w:t>Připravenost projektu k realizaci</w:t>
      </w:r>
      <w:bookmarkEnd w:id="19"/>
      <w:bookmarkEnd w:id="20"/>
    </w:p>
    <w:p w14:paraId="79AFF484" w14:textId="77777777" w:rsidR="005667C7" w:rsidRPr="00482EA1" w:rsidRDefault="005667C7" w:rsidP="005667C7">
      <w:pPr>
        <w:pStyle w:val="Odstavecseseznamem"/>
        <w:numPr>
          <w:ilvl w:val="0"/>
          <w:numId w:val="1"/>
        </w:numPr>
        <w:jc w:val="both"/>
      </w:pPr>
      <w:r w:rsidRPr="00482EA1">
        <w:t>Technická připravenost:</w:t>
      </w:r>
    </w:p>
    <w:p w14:paraId="6E4469AE" w14:textId="77777777" w:rsidR="005667C7" w:rsidRPr="00482EA1" w:rsidRDefault="005667C7" w:rsidP="005667C7">
      <w:pPr>
        <w:pStyle w:val="Odstavecseseznamem"/>
        <w:numPr>
          <w:ilvl w:val="1"/>
          <w:numId w:val="1"/>
        </w:numPr>
        <w:jc w:val="both"/>
      </w:pPr>
      <w:r w:rsidRPr="00482EA1">
        <w:t>majetkoprávní vztahy,</w:t>
      </w:r>
    </w:p>
    <w:p w14:paraId="5197309F" w14:textId="77777777" w:rsidR="005667C7" w:rsidRPr="00482EA1" w:rsidRDefault="005667C7" w:rsidP="005667C7">
      <w:pPr>
        <w:pStyle w:val="Odstavecseseznamem"/>
        <w:numPr>
          <w:ilvl w:val="1"/>
          <w:numId w:val="1"/>
        </w:numPr>
        <w:jc w:val="both"/>
      </w:pPr>
      <w:r w:rsidRPr="00482EA1">
        <w:t xml:space="preserve">připravenost dokumentace k zadávacím a výběrovým řízením, </w:t>
      </w:r>
    </w:p>
    <w:p w14:paraId="303119B5" w14:textId="77777777" w:rsidR="005667C7" w:rsidRPr="00482EA1" w:rsidRDefault="005667C7" w:rsidP="005667C7">
      <w:pPr>
        <w:pStyle w:val="Odstavecseseznamem"/>
        <w:numPr>
          <w:ilvl w:val="0"/>
          <w:numId w:val="1"/>
        </w:numPr>
        <w:jc w:val="both"/>
      </w:pPr>
      <w:r w:rsidRPr="00482EA1">
        <w:t>Organizační připravenost:</w:t>
      </w:r>
    </w:p>
    <w:p w14:paraId="66B3F557" w14:textId="77777777" w:rsidR="005667C7" w:rsidRPr="002C177C" w:rsidRDefault="005667C7" w:rsidP="005667C7">
      <w:pPr>
        <w:pStyle w:val="Odstavecseseznamem"/>
        <w:numPr>
          <w:ilvl w:val="1"/>
          <w:numId w:val="1"/>
        </w:numPr>
        <w:jc w:val="both"/>
      </w:pPr>
      <w:r>
        <w:t>Popis procesů - organizace, odpovědnost, schvalování a kontrola v jednotlivých fázích realizace projektu (přípravná, realizační, provozní)</w:t>
      </w:r>
    </w:p>
    <w:p w14:paraId="20D7FA7A" w14:textId="77777777" w:rsidR="005667C7" w:rsidRPr="00482EA1" w:rsidRDefault="005667C7" w:rsidP="005667C7">
      <w:pPr>
        <w:pStyle w:val="Odstavecseseznamem"/>
        <w:numPr>
          <w:ilvl w:val="1"/>
          <w:numId w:val="1"/>
        </w:numPr>
        <w:jc w:val="both"/>
      </w:pPr>
      <w:r w:rsidRPr="00482EA1">
        <w:t>využití nakupovaných služeb,</w:t>
      </w:r>
    </w:p>
    <w:p w14:paraId="18B0D511" w14:textId="77777777" w:rsidR="005667C7" w:rsidRPr="00482EA1" w:rsidRDefault="005667C7" w:rsidP="005667C7">
      <w:pPr>
        <w:pStyle w:val="Odstavecseseznamem"/>
        <w:numPr>
          <w:ilvl w:val="1"/>
          <w:numId w:val="1"/>
        </w:numPr>
        <w:jc w:val="both"/>
      </w:pPr>
      <w:r w:rsidRPr="00482EA1">
        <w:t xml:space="preserve">provozovatel projektu, pokud se liší od příjemce </w:t>
      </w:r>
      <w:r>
        <w:t>podpory</w:t>
      </w:r>
      <w:r w:rsidRPr="00482EA1">
        <w:t>,</w:t>
      </w:r>
    </w:p>
    <w:p w14:paraId="52EAB03C" w14:textId="77777777" w:rsidR="005667C7" w:rsidRPr="00482EA1" w:rsidRDefault="005667C7" w:rsidP="005667C7">
      <w:pPr>
        <w:pStyle w:val="Odstavecseseznamem"/>
        <w:numPr>
          <w:ilvl w:val="0"/>
          <w:numId w:val="1"/>
        </w:numPr>
        <w:jc w:val="both"/>
      </w:pPr>
      <w:r>
        <w:t>Zdroje financování</w:t>
      </w:r>
      <w:r w:rsidRPr="00482EA1">
        <w:t>:</w:t>
      </w:r>
    </w:p>
    <w:p w14:paraId="1077DD71" w14:textId="77777777" w:rsidR="005667C7" w:rsidRPr="00482EA1" w:rsidRDefault="005667C7" w:rsidP="005667C7">
      <w:pPr>
        <w:pStyle w:val="Odstavecseseznamem"/>
        <w:numPr>
          <w:ilvl w:val="1"/>
          <w:numId w:val="1"/>
        </w:numPr>
        <w:jc w:val="both"/>
      </w:pPr>
      <w:r w:rsidRPr="00482EA1">
        <w:t>způsob financování realiza</w:t>
      </w:r>
      <w:r>
        <w:t>ční a provozní fáze</w:t>
      </w:r>
      <w:r w:rsidRPr="00482EA1">
        <w:t xml:space="preserve"> projektu</w:t>
      </w:r>
      <w:r>
        <w:t>.</w:t>
      </w:r>
    </w:p>
    <w:p w14:paraId="61770440" w14:textId="2E3487FA" w:rsidR="005667C7" w:rsidRPr="004A323F" w:rsidRDefault="00D350B8" w:rsidP="005667C7">
      <w:pPr>
        <w:pStyle w:val="Nadpis1"/>
        <w:numPr>
          <w:ilvl w:val="0"/>
          <w:numId w:val="3"/>
        </w:numPr>
        <w:ind w:left="720"/>
        <w:jc w:val="both"/>
        <w:rPr>
          <w:caps/>
        </w:rPr>
      </w:pPr>
      <w:bookmarkStart w:id="21" w:name="_Toc528309740"/>
      <w:r>
        <w:rPr>
          <w:caps/>
        </w:rPr>
        <w:t>Rekapitulace rozpočtu projektu</w:t>
      </w:r>
      <w:r>
        <w:rPr>
          <w:rStyle w:val="Znakapoznpodarou"/>
          <w:caps/>
        </w:rPr>
        <w:footnoteReference w:id="1"/>
      </w:r>
      <w:bookmarkEnd w:id="21"/>
    </w:p>
    <w:p w14:paraId="2311C652" w14:textId="77777777" w:rsidR="00D350B8" w:rsidRDefault="00D350B8" w:rsidP="00D350B8">
      <w:pPr>
        <w:pStyle w:val="Odstavecseseznamem"/>
        <w:numPr>
          <w:ilvl w:val="0"/>
          <w:numId w:val="7"/>
        </w:numPr>
        <w:spacing w:before="240"/>
        <w:ind w:left="354" w:hanging="357"/>
        <w:jc w:val="both"/>
      </w:pPr>
      <w:r>
        <w:t>P</w:t>
      </w:r>
      <w:r w:rsidRPr="009F0AA0">
        <w:t>oložkový rozpočet způsobilých výdajů projektu</w:t>
      </w:r>
      <w:r>
        <w:t>:</w:t>
      </w:r>
    </w:p>
    <w:p w14:paraId="7BF1EEC8" w14:textId="77777777" w:rsidR="00D350B8" w:rsidRPr="001A3847" w:rsidRDefault="00D350B8" w:rsidP="00D350B8">
      <w:pPr>
        <w:pStyle w:val="Odstavecseseznamem"/>
        <w:numPr>
          <w:ilvl w:val="1"/>
          <w:numId w:val="3"/>
        </w:numPr>
        <w:jc w:val="both"/>
      </w:pPr>
      <w:r w:rsidRPr="009F0AA0">
        <w:t xml:space="preserve">u každé položky rozpočtu projektu musí být uvedeno, zda se jedná o hlavní nebo vedlejší aktivity projektu podle </w:t>
      </w:r>
      <w:r w:rsidRPr="001A3847">
        <w:t>kap. 3.1.</w:t>
      </w:r>
      <w:r>
        <w:t>6</w:t>
      </w:r>
      <w:r w:rsidRPr="001A3847">
        <w:t xml:space="preserve"> Specifických pravidel a zároveň musí být uvedena konkrétní vazba na výběrové/zadávací řízení.</w:t>
      </w:r>
    </w:p>
    <w:p w14:paraId="0B627B4D" w14:textId="77777777" w:rsidR="00D350B8" w:rsidRDefault="00D350B8" w:rsidP="00D350B8">
      <w:pPr>
        <w:pStyle w:val="Odstavecseseznamem"/>
        <w:numPr>
          <w:ilvl w:val="1"/>
          <w:numId w:val="3"/>
        </w:numPr>
        <w:jc w:val="both"/>
        <w:sectPr w:rsidR="00D350B8" w:rsidSect="0075715C">
          <w:headerReference w:type="default" r:id="rId9"/>
          <w:footerReference w:type="default" r:id="rId10"/>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1DFF641D" w14:textId="77777777" w:rsidR="007B2ED1" w:rsidRPr="00034B92" w:rsidRDefault="007B2ED1" w:rsidP="007B2ED1">
      <w:pPr>
        <w:pStyle w:val="Odstavecseseznamem"/>
        <w:numPr>
          <w:ilvl w:val="0"/>
          <w:numId w:val="1"/>
        </w:numPr>
        <w:jc w:val="both"/>
        <w:rPr>
          <w:rFonts w:cs="Arial"/>
        </w:rPr>
      </w:pPr>
      <w:r w:rsidRPr="00034B92">
        <w:rPr>
          <w:rFonts w:cs="Arial"/>
        </w:rPr>
        <w:t>Vzor položkového rozpočtu projektu:</w:t>
      </w:r>
    </w:p>
    <w:bookmarkStart w:id="22" w:name="_MON_1528538726"/>
    <w:bookmarkEnd w:id="22"/>
    <w:p w14:paraId="69B06B66" w14:textId="77777777" w:rsidR="007B2ED1" w:rsidRPr="00924508" w:rsidRDefault="00834FB2" w:rsidP="00034B92">
      <w:pPr>
        <w:pStyle w:val="Odstavecseseznamem"/>
        <w:tabs>
          <w:tab w:val="left" w:pos="1785"/>
        </w:tabs>
      </w:pPr>
      <w:r w:rsidRPr="00940125">
        <w:object w:dxaOrig="17651" w:dyaOrig="2581" w14:anchorId="2B450F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8.95pt;height:101.9pt" o:ole="">
            <v:imagedata r:id="rId11" o:title=""/>
          </v:shape>
          <o:OLEObject Type="Embed" ProgID="Excel.Sheet.12" ShapeID="_x0000_i1025" DrawAspect="Content" ObjectID="_1613194208" r:id="rId12"/>
        </w:object>
      </w:r>
    </w:p>
    <w:p w14:paraId="3015111B" w14:textId="77777777" w:rsidR="00034B92" w:rsidRPr="007D1619" w:rsidRDefault="00034B92" w:rsidP="00034B92">
      <w:pPr>
        <w:pStyle w:val="Odstavecseseznamem"/>
        <w:numPr>
          <w:ilvl w:val="0"/>
          <w:numId w:val="1"/>
        </w:numPr>
        <w:jc w:val="both"/>
        <w:rPr>
          <w:rFonts w:cs="Arial"/>
        </w:rPr>
      </w:pPr>
      <w:r w:rsidRPr="007D1619">
        <w:rPr>
          <w:rFonts w:cs="Arial"/>
        </w:rPr>
        <w:t>Případné čisté jiné peněžní příjmy během realizace projektu</w:t>
      </w:r>
    </w:p>
    <w:p w14:paraId="333E059C" w14:textId="77777777" w:rsidR="00034B92" w:rsidRDefault="00034B92" w:rsidP="00034B92">
      <w:pPr>
        <w:pStyle w:val="Odstavecseseznamem"/>
        <w:numPr>
          <w:ilvl w:val="0"/>
          <w:numId w:val="1"/>
        </w:numPr>
        <w:jc w:val="both"/>
      </w:pPr>
      <w:r w:rsidRPr="00B32019">
        <w:t>Plán cash-</w:t>
      </w:r>
      <w:r>
        <w:t xml:space="preserve">flow v jednotlivých letech po celou dobu referenčního období </w:t>
      </w:r>
    </w:p>
    <w:p w14:paraId="6D6A127A" w14:textId="77777777" w:rsidR="00034B92" w:rsidRDefault="00034B92" w:rsidP="00034B92">
      <w:pPr>
        <w:pStyle w:val="Odstavecseseznamem"/>
        <w:numPr>
          <w:ilvl w:val="0"/>
          <w:numId w:val="1"/>
        </w:numPr>
        <w:jc w:val="both"/>
      </w:pPr>
      <w:r w:rsidRPr="00B32019">
        <w:t>Vyhodnocení plánu cash-flow</w:t>
      </w:r>
      <w:r>
        <w:t xml:space="preserve"> včetně z</w:t>
      </w:r>
      <w:r w:rsidRPr="00B32019">
        <w:t xml:space="preserve">důvodnění negativního cash-flow v některém období a zdroj prostředků </w:t>
      </w:r>
      <w:r>
        <w:t>n</w:t>
      </w:r>
      <w:r w:rsidRPr="00B32019">
        <w:t xml:space="preserve">a </w:t>
      </w:r>
      <w:r>
        <w:t xml:space="preserve">jeho </w:t>
      </w:r>
      <w:r w:rsidRPr="00B32019">
        <w:t>překlenutí.</w:t>
      </w:r>
    </w:p>
    <w:p w14:paraId="1953C63D" w14:textId="77777777" w:rsidR="007B2ED1" w:rsidRDefault="007B2ED1" w:rsidP="00034B92">
      <w:pPr>
        <w:jc w:val="both"/>
      </w:pPr>
    </w:p>
    <w:p w14:paraId="3DE8C5A3" w14:textId="77777777" w:rsidR="00034B92" w:rsidRDefault="00034B92" w:rsidP="00034B92">
      <w:pPr>
        <w:jc w:val="both"/>
      </w:pPr>
    </w:p>
    <w:p w14:paraId="25F2CFE3" w14:textId="77777777" w:rsidR="00034B92" w:rsidRDefault="00034B92" w:rsidP="00034B92">
      <w:pPr>
        <w:jc w:val="both"/>
      </w:pPr>
    </w:p>
    <w:p w14:paraId="6F1E10DA" w14:textId="77777777" w:rsidR="00034B92" w:rsidRDefault="00034B92" w:rsidP="00034B92">
      <w:pPr>
        <w:jc w:val="both"/>
        <w:sectPr w:rsidR="00034B92" w:rsidSect="007B2ED1">
          <w:headerReference w:type="default" r:id="rId13"/>
          <w:footerReference w:type="default" r:id="rId14"/>
          <w:pgSz w:w="16838" w:h="11906" w:orient="landscape"/>
          <w:pgMar w:top="1417" w:right="1417" w:bottom="1417" w:left="1417" w:header="708" w:footer="708" w:gutter="0"/>
          <w:cols w:space="708"/>
          <w:docGrid w:linePitch="360"/>
        </w:sectPr>
      </w:pPr>
    </w:p>
    <w:p w14:paraId="6F796FC8" w14:textId="25B5A0AB" w:rsidR="005667C7" w:rsidRDefault="005667C7" w:rsidP="005667C7">
      <w:pPr>
        <w:pStyle w:val="Nadpis1"/>
        <w:numPr>
          <w:ilvl w:val="0"/>
          <w:numId w:val="3"/>
        </w:numPr>
        <w:ind w:left="720"/>
        <w:jc w:val="both"/>
        <w:rPr>
          <w:caps/>
        </w:rPr>
      </w:pPr>
      <w:bookmarkStart w:id="23" w:name="_Toc449612710"/>
      <w:bookmarkStart w:id="24" w:name="_Toc528309741"/>
      <w:r w:rsidRPr="004A323F">
        <w:rPr>
          <w:caps/>
        </w:rPr>
        <w:t>rizik</w:t>
      </w:r>
      <w:bookmarkEnd w:id="23"/>
      <w:r w:rsidR="00D350B8">
        <w:rPr>
          <w:caps/>
        </w:rPr>
        <w:t>a v projektu</w:t>
      </w:r>
      <w:bookmarkEnd w:id="24"/>
      <w:r>
        <w:rPr>
          <w:caps/>
        </w:rPr>
        <w:t xml:space="preserve"> </w:t>
      </w:r>
    </w:p>
    <w:p w14:paraId="20C23DC6" w14:textId="77777777" w:rsidR="005667C7" w:rsidRPr="005F01E8" w:rsidRDefault="005667C7" w:rsidP="005667C7">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5667C7" w:rsidRPr="00E20FDB" w14:paraId="5AE45699" w14:textId="77777777" w:rsidTr="000F286C">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56C8A0FB" w14:textId="77777777" w:rsidR="005667C7" w:rsidRPr="00C24C75" w:rsidRDefault="005667C7" w:rsidP="000F286C">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9D4A508" w14:textId="77777777" w:rsidR="005667C7" w:rsidRDefault="005667C7" w:rsidP="000F286C">
            <w:pPr>
              <w:jc w:val="both"/>
              <w:rPr>
                <w:b/>
              </w:rPr>
            </w:pPr>
            <w:r w:rsidRPr="00C24C75">
              <w:rPr>
                <w:b/>
              </w:rPr>
              <w:t>Závažnost rizika</w:t>
            </w:r>
            <w:r>
              <w:rPr>
                <w:b/>
              </w:rPr>
              <w:t xml:space="preserve"> </w:t>
            </w:r>
          </w:p>
          <w:p w14:paraId="1DCC1AAC" w14:textId="77777777" w:rsidR="005667C7" w:rsidRPr="00C24C75" w:rsidRDefault="005667C7" w:rsidP="000F286C">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A27E824" w14:textId="77777777" w:rsidR="005667C7" w:rsidRPr="00C24C75" w:rsidRDefault="005667C7" w:rsidP="000F286C">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80174A3" w14:textId="77777777" w:rsidR="005667C7" w:rsidRPr="00C24C75" w:rsidRDefault="005667C7" w:rsidP="000F286C">
            <w:pPr>
              <w:jc w:val="both"/>
              <w:rPr>
                <w:b/>
              </w:rPr>
            </w:pPr>
            <w:r w:rsidRPr="00C24C75">
              <w:rPr>
                <w:b/>
              </w:rPr>
              <w:t>Předcházení/eliminace rizika</w:t>
            </w:r>
          </w:p>
        </w:tc>
      </w:tr>
      <w:tr w:rsidR="005667C7" w:rsidRPr="00E20FDB" w14:paraId="629104B7"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4DB0D11" w14:textId="77777777" w:rsidR="005667C7" w:rsidRPr="00C24C75" w:rsidRDefault="005667C7" w:rsidP="000F286C">
            <w:pPr>
              <w:jc w:val="both"/>
              <w:rPr>
                <w:b/>
              </w:rPr>
            </w:pPr>
            <w:r w:rsidRPr="00C24C75">
              <w:rPr>
                <w:b/>
              </w:rPr>
              <w:t>Technická rizika</w:t>
            </w:r>
          </w:p>
        </w:tc>
      </w:tr>
      <w:tr w:rsidR="005667C7" w:rsidRPr="00E20FDB" w14:paraId="618BB354"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06EBB84" w14:textId="77777777" w:rsidR="005667C7" w:rsidRPr="00E20FDB" w:rsidRDefault="005667C7" w:rsidP="000F286C">
            <w:pPr>
              <w:jc w:val="both"/>
            </w:pPr>
            <w:r w:rsidRPr="00E20FDB">
              <w:t>Dodatečné změny požadavků investora</w:t>
            </w:r>
          </w:p>
        </w:tc>
        <w:tc>
          <w:tcPr>
            <w:tcW w:w="1443" w:type="dxa"/>
            <w:tcBorders>
              <w:left w:val="single" w:sz="18" w:space="0" w:color="auto"/>
            </w:tcBorders>
            <w:noWrap/>
          </w:tcPr>
          <w:p w14:paraId="631CAB64" w14:textId="77777777" w:rsidR="005667C7" w:rsidRPr="00E20FDB" w:rsidRDefault="005667C7" w:rsidP="000F286C">
            <w:pPr>
              <w:jc w:val="both"/>
            </w:pPr>
          </w:p>
        </w:tc>
        <w:tc>
          <w:tcPr>
            <w:tcW w:w="1851" w:type="dxa"/>
            <w:noWrap/>
          </w:tcPr>
          <w:p w14:paraId="5DE7FFA8" w14:textId="77777777" w:rsidR="005667C7" w:rsidRPr="00E20FDB" w:rsidRDefault="005667C7" w:rsidP="000F286C">
            <w:pPr>
              <w:jc w:val="both"/>
            </w:pPr>
          </w:p>
        </w:tc>
        <w:tc>
          <w:tcPr>
            <w:tcW w:w="2376" w:type="dxa"/>
            <w:noWrap/>
          </w:tcPr>
          <w:p w14:paraId="2847B230" w14:textId="77777777" w:rsidR="005667C7" w:rsidRPr="00E20FDB" w:rsidRDefault="005667C7" w:rsidP="000F286C">
            <w:pPr>
              <w:jc w:val="both"/>
            </w:pPr>
          </w:p>
        </w:tc>
      </w:tr>
      <w:tr w:rsidR="005667C7" w:rsidRPr="00E20FDB" w14:paraId="27B22BA2"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76B79D4" w14:textId="77777777" w:rsidR="005667C7" w:rsidRPr="00E20FDB" w:rsidRDefault="005667C7" w:rsidP="000F286C">
            <w:pPr>
              <w:jc w:val="both"/>
            </w:pPr>
            <w:r w:rsidRPr="00E20FDB">
              <w:t>Výběr nekvalitního dodavatele</w:t>
            </w:r>
          </w:p>
        </w:tc>
        <w:tc>
          <w:tcPr>
            <w:tcW w:w="1443" w:type="dxa"/>
            <w:tcBorders>
              <w:left w:val="single" w:sz="18" w:space="0" w:color="auto"/>
            </w:tcBorders>
            <w:noWrap/>
          </w:tcPr>
          <w:p w14:paraId="012D8B78" w14:textId="77777777" w:rsidR="005667C7" w:rsidRPr="00E20FDB" w:rsidRDefault="005667C7" w:rsidP="000F286C">
            <w:pPr>
              <w:jc w:val="both"/>
            </w:pPr>
          </w:p>
        </w:tc>
        <w:tc>
          <w:tcPr>
            <w:tcW w:w="1851" w:type="dxa"/>
            <w:noWrap/>
          </w:tcPr>
          <w:p w14:paraId="4B4C18B7" w14:textId="77777777" w:rsidR="005667C7" w:rsidRPr="00E20FDB" w:rsidRDefault="005667C7" w:rsidP="000F286C">
            <w:pPr>
              <w:jc w:val="both"/>
            </w:pPr>
          </w:p>
        </w:tc>
        <w:tc>
          <w:tcPr>
            <w:tcW w:w="2376" w:type="dxa"/>
            <w:noWrap/>
          </w:tcPr>
          <w:p w14:paraId="415CFF12" w14:textId="77777777" w:rsidR="005667C7" w:rsidRPr="00E20FDB" w:rsidRDefault="005667C7" w:rsidP="000F286C">
            <w:pPr>
              <w:jc w:val="both"/>
            </w:pPr>
          </w:p>
        </w:tc>
      </w:tr>
      <w:tr w:rsidR="005667C7" w:rsidRPr="00E20FDB" w14:paraId="17586660"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940B460" w14:textId="77777777" w:rsidR="005667C7" w:rsidRPr="00E20FDB" w:rsidRDefault="005667C7" w:rsidP="000F286C">
            <w:pPr>
              <w:jc w:val="both"/>
            </w:pPr>
            <w:r w:rsidRPr="00E20FDB">
              <w:t xml:space="preserve">Nedodržené termínu </w:t>
            </w:r>
            <w:r>
              <w:t>realizace</w:t>
            </w:r>
          </w:p>
        </w:tc>
        <w:tc>
          <w:tcPr>
            <w:tcW w:w="1443" w:type="dxa"/>
            <w:tcBorders>
              <w:left w:val="single" w:sz="18" w:space="0" w:color="auto"/>
            </w:tcBorders>
            <w:noWrap/>
          </w:tcPr>
          <w:p w14:paraId="4254AE80" w14:textId="77777777" w:rsidR="005667C7" w:rsidRPr="00E20FDB" w:rsidRDefault="005667C7" w:rsidP="000F286C">
            <w:pPr>
              <w:jc w:val="both"/>
            </w:pPr>
          </w:p>
        </w:tc>
        <w:tc>
          <w:tcPr>
            <w:tcW w:w="1851" w:type="dxa"/>
            <w:noWrap/>
          </w:tcPr>
          <w:p w14:paraId="45B7466E" w14:textId="77777777" w:rsidR="005667C7" w:rsidRPr="00E20FDB" w:rsidRDefault="005667C7" w:rsidP="000F286C">
            <w:pPr>
              <w:jc w:val="both"/>
            </w:pPr>
          </w:p>
        </w:tc>
        <w:tc>
          <w:tcPr>
            <w:tcW w:w="2376" w:type="dxa"/>
            <w:noWrap/>
          </w:tcPr>
          <w:p w14:paraId="2315D350" w14:textId="77777777" w:rsidR="005667C7" w:rsidRPr="00E20FDB" w:rsidRDefault="005667C7" w:rsidP="000F286C">
            <w:pPr>
              <w:jc w:val="both"/>
            </w:pPr>
          </w:p>
        </w:tc>
      </w:tr>
      <w:tr w:rsidR="005667C7" w:rsidRPr="00E20FDB" w14:paraId="63521750"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55C4133" w14:textId="77777777" w:rsidR="005667C7" w:rsidRPr="00E20FDB" w:rsidRDefault="005667C7" w:rsidP="000F286C">
            <w:pPr>
              <w:jc w:val="both"/>
            </w:pPr>
            <w:r w:rsidRPr="00E20FDB">
              <w:t>Živelné pohromy</w:t>
            </w:r>
          </w:p>
        </w:tc>
        <w:tc>
          <w:tcPr>
            <w:tcW w:w="1443" w:type="dxa"/>
            <w:tcBorders>
              <w:left w:val="single" w:sz="18" w:space="0" w:color="auto"/>
            </w:tcBorders>
            <w:noWrap/>
          </w:tcPr>
          <w:p w14:paraId="2F3E1094" w14:textId="77777777" w:rsidR="005667C7" w:rsidRPr="00E20FDB" w:rsidRDefault="005667C7" w:rsidP="000F286C">
            <w:pPr>
              <w:jc w:val="both"/>
            </w:pPr>
          </w:p>
        </w:tc>
        <w:tc>
          <w:tcPr>
            <w:tcW w:w="1851" w:type="dxa"/>
            <w:noWrap/>
          </w:tcPr>
          <w:p w14:paraId="7B0EC971" w14:textId="77777777" w:rsidR="005667C7" w:rsidRPr="00E20FDB" w:rsidRDefault="005667C7" w:rsidP="000F286C">
            <w:pPr>
              <w:jc w:val="both"/>
            </w:pPr>
          </w:p>
        </w:tc>
        <w:tc>
          <w:tcPr>
            <w:tcW w:w="2376" w:type="dxa"/>
            <w:noWrap/>
          </w:tcPr>
          <w:p w14:paraId="0152DF6D" w14:textId="77777777" w:rsidR="005667C7" w:rsidRPr="00E20FDB" w:rsidRDefault="005667C7" w:rsidP="000F286C">
            <w:pPr>
              <w:jc w:val="both"/>
            </w:pPr>
          </w:p>
        </w:tc>
      </w:tr>
      <w:tr w:rsidR="005667C7" w:rsidRPr="00E20FDB" w14:paraId="7DA03995"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F55332D" w14:textId="77777777" w:rsidR="005667C7" w:rsidRPr="00E20FDB" w:rsidRDefault="005667C7" w:rsidP="000F286C">
            <w:pPr>
              <w:jc w:val="both"/>
            </w:pPr>
            <w:r>
              <w:t>Z</w:t>
            </w:r>
            <w:r w:rsidRPr="00E20FDB">
              <w:t>výšení cen vstupů</w:t>
            </w:r>
          </w:p>
        </w:tc>
        <w:tc>
          <w:tcPr>
            <w:tcW w:w="1443" w:type="dxa"/>
            <w:tcBorders>
              <w:left w:val="single" w:sz="18" w:space="0" w:color="auto"/>
            </w:tcBorders>
            <w:noWrap/>
          </w:tcPr>
          <w:p w14:paraId="629925DA" w14:textId="77777777" w:rsidR="005667C7" w:rsidRPr="00E20FDB" w:rsidRDefault="005667C7" w:rsidP="000F286C">
            <w:pPr>
              <w:jc w:val="both"/>
            </w:pPr>
          </w:p>
        </w:tc>
        <w:tc>
          <w:tcPr>
            <w:tcW w:w="1851" w:type="dxa"/>
            <w:noWrap/>
          </w:tcPr>
          <w:p w14:paraId="284E1A9A" w14:textId="77777777" w:rsidR="005667C7" w:rsidRPr="00E20FDB" w:rsidRDefault="005667C7" w:rsidP="000F286C">
            <w:pPr>
              <w:jc w:val="both"/>
            </w:pPr>
          </w:p>
        </w:tc>
        <w:tc>
          <w:tcPr>
            <w:tcW w:w="2376" w:type="dxa"/>
            <w:noWrap/>
          </w:tcPr>
          <w:p w14:paraId="575F49D4" w14:textId="77777777" w:rsidR="005667C7" w:rsidRPr="00E20FDB" w:rsidRDefault="005667C7" w:rsidP="000F286C">
            <w:pPr>
              <w:jc w:val="both"/>
            </w:pPr>
          </w:p>
        </w:tc>
      </w:tr>
      <w:tr w:rsidR="005667C7" w:rsidRPr="00E20FDB" w14:paraId="42A3C5B2" w14:textId="77777777" w:rsidTr="000F286C">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6CDF4BB" w14:textId="77777777" w:rsidR="005667C7" w:rsidRPr="00E20FDB" w:rsidRDefault="005667C7" w:rsidP="000F286C">
            <w:pPr>
              <w:jc w:val="both"/>
            </w:pPr>
            <w:r w:rsidRPr="00E20FDB">
              <w:t>Nekvalitní projektový tým</w:t>
            </w:r>
          </w:p>
        </w:tc>
        <w:tc>
          <w:tcPr>
            <w:tcW w:w="1443" w:type="dxa"/>
            <w:tcBorders>
              <w:left w:val="single" w:sz="18" w:space="0" w:color="auto"/>
            </w:tcBorders>
            <w:noWrap/>
          </w:tcPr>
          <w:p w14:paraId="2632571E" w14:textId="77777777" w:rsidR="005667C7" w:rsidRPr="00E20FDB" w:rsidRDefault="005667C7" w:rsidP="000F286C">
            <w:pPr>
              <w:jc w:val="both"/>
            </w:pPr>
          </w:p>
        </w:tc>
        <w:tc>
          <w:tcPr>
            <w:tcW w:w="1851" w:type="dxa"/>
            <w:noWrap/>
          </w:tcPr>
          <w:p w14:paraId="7444E1AD" w14:textId="77777777" w:rsidR="005667C7" w:rsidRPr="00E20FDB" w:rsidRDefault="005667C7" w:rsidP="000F286C">
            <w:pPr>
              <w:jc w:val="both"/>
            </w:pPr>
          </w:p>
        </w:tc>
        <w:tc>
          <w:tcPr>
            <w:tcW w:w="2376" w:type="dxa"/>
            <w:noWrap/>
          </w:tcPr>
          <w:p w14:paraId="1192AA81" w14:textId="77777777" w:rsidR="005667C7" w:rsidRPr="00E20FDB" w:rsidRDefault="005667C7" w:rsidP="000F286C">
            <w:pPr>
              <w:jc w:val="both"/>
            </w:pPr>
          </w:p>
        </w:tc>
      </w:tr>
      <w:tr w:rsidR="005667C7" w:rsidRPr="00E20FDB" w14:paraId="09AC00F7"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FE4054C" w14:textId="77777777" w:rsidR="005667C7" w:rsidRPr="00C24C75" w:rsidRDefault="005667C7" w:rsidP="000F286C">
            <w:pPr>
              <w:jc w:val="both"/>
              <w:rPr>
                <w:b/>
              </w:rPr>
            </w:pPr>
            <w:r w:rsidRPr="00C24C75">
              <w:rPr>
                <w:b/>
              </w:rPr>
              <w:t>Finanční rizika</w:t>
            </w:r>
          </w:p>
        </w:tc>
      </w:tr>
      <w:tr w:rsidR="005667C7" w:rsidRPr="00E20FDB" w14:paraId="4984BE63" w14:textId="77777777" w:rsidTr="000F286C">
        <w:trPr>
          <w:trHeight w:val="300"/>
        </w:trPr>
        <w:tc>
          <w:tcPr>
            <w:tcW w:w="3618" w:type="dxa"/>
            <w:tcBorders>
              <w:top w:val="single" w:sz="18" w:space="0" w:color="auto"/>
              <w:bottom w:val="single" w:sz="6" w:space="0" w:color="auto"/>
              <w:right w:val="single" w:sz="18" w:space="0" w:color="auto"/>
            </w:tcBorders>
            <w:noWrap/>
            <w:hideMark/>
          </w:tcPr>
          <w:p w14:paraId="26ADBABB" w14:textId="77777777" w:rsidR="005667C7" w:rsidRPr="00E20FDB" w:rsidRDefault="005667C7" w:rsidP="000F286C">
            <w:pPr>
              <w:jc w:val="both"/>
            </w:pPr>
            <w:r w:rsidRPr="00E20FDB">
              <w:t>Neobdržení dotace</w:t>
            </w:r>
          </w:p>
        </w:tc>
        <w:tc>
          <w:tcPr>
            <w:tcW w:w="1443" w:type="dxa"/>
            <w:tcBorders>
              <w:top w:val="single" w:sz="18" w:space="0" w:color="auto"/>
              <w:left w:val="single" w:sz="18" w:space="0" w:color="auto"/>
            </w:tcBorders>
            <w:noWrap/>
          </w:tcPr>
          <w:p w14:paraId="71E157D8" w14:textId="77777777" w:rsidR="005667C7" w:rsidRPr="00E20FDB" w:rsidRDefault="005667C7" w:rsidP="000F286C">
            <w:pPr>
              <w:jc w:val="both"/>
            </w:pPr>
          </w:p>
        </w:tc>
        <w:tc>
          <w:tcPr>
            <w:tcW w:w="1851" w:type="dxa"/>
            <w:tcBorders>
              <w:top w:val="single" w:sz="18" w:space="0" w:color="auto"/>
            </w:tcBorders>
            <w:noWrap/>
          </w:tcPr>
          <w:p w14:paraId="6CF3F759" w14:textId="77777777" w:rsidR="005667C7" w:rsidRPr="00E20FDB" w:rsidRDefault="005667C7" w:rsidP="000F286C">
            <w:pPr>
              <w:jc w:val="both"/>
            </w:pPr>
          </w:p>
        </w:tc>
        <w:tc>
          <w:tcPr>
            <w:tcW w:w="2376" w:type="dxa"/>
            <w:tcBorders>
              <w:top w:val="single" w:sz="18" w:space="0" w:color="auto"/>
            </w:tcBorders>
            <w:noWrap/>
          </w:tcPr>
          <w:p w14:paraId="6664F12A" w14:textId="77777777" w:rsidR="005667C7" w:rsidRPr="00E20FDB" w:rsidRDefault="005667C7" w:rsidP="000F286C">
            <w:pPr>
              <w:jc w:val="both"/>
            </w:pPr>
          </w:p>
        </w:tc>
      </w:tr>
      <w:tr w:rsidR="005667C7" w:rsidRPr="00E20FDB" w14:paraId="27800ECF"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0488A58C" w14:textId="77777777" w:rsidR="005667C7" w:rsidRPr="00E20FDB" w:rsidRDefault="005667C7" w:rsidP="000F286C">
            <w:pPr>
              <w:jc w:val="both"/>
            </w:pPr>
            <w:r w:rsidRPr="00E20FDB">
              <w:t>Nedostatek finančních prostředků na předfinancování a v průběhu realizace projektu</w:t>
            </w:r>
          </w:p>
        </w:tc>
        <w:tc>
          <w:tcPr>
            <w:tcW w:w="1443" w:type="dxa"/>
            <w:tcBorders>
              <w:left w:val="single" w:sz="18" w:space="0" w:color="auto"/>
            </w:tcBorders>
            <w:noWrap/>
          </w:tcPr>
          <w:p w14:paraId="0943AD93" w14:textId="77777777" w:rsidR="005667C7" w:rsidRPr="00E20FDB" w:rsidRDefault="005667C7" w:rsidP="000F286C">
            <w:pPr>
              <w:jc w:val="both"/>
            </w:pPr>
          </w:p>
        </w:tc>
        <w:tc>
          <w:tcPr>
            <w:tcW w:w="1851" w:type="dxa"/>
            <w:noWrap/>
          </w:tcPr>
          <w:p w14:paraId="04669F59" w14:textId="77777777" w:rsidR="005667C7" w:rsidRPr="00E20FDB" w:rsidRDefault="005667C7" w:rsidP="000F286C">
            <w:pPr>
              <w:jc w:val="both"/>
            </w:pPr>
          </w:p>
        </w:tc>
        <w:tc>
          <w:tcPr>
            <w:tcW w:w="2376" w:type="dxa"/>
            <w:noWrap/>
          </w:tcPr>
          <w:p w14:paraId="6FFBBC9F" w14:textId="77777777" w:rsidR="005667C7" w:rsidRPr="00E20FDB" w:rsidRDefault="005667C7" w:rsidP="000F286C">
            <w:pPr>
              <w:jc w:val="both"/>
            </w:pPr>
          </w:p>
        </w:tc>
      </w:tr>
      <w:tr w:rsidR="005667C7" w:rsidRPr="00E20FDB" w14:paraId="78590795"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6C4D62A" w14:textId="77777777" w:rsidR="005667C7" w:rsidRPr="00C24C75" w:rsidRDefault="005667C7" w:rsidP="000F286C">
            <w:pPr>
              <w:jc w:val="both"/>
              <w:rPr>
                <w:b/>
              </w:rPr>
            </w:pPr>
            <w:r w:rsidRPr="00C24C75">
              <w:rPr>
                <w:b/>
              </w:rPr>
              <w:t>Právní rizika</w:t>
            </w:r>
          </w:p>
        </w:tc>
      </w:tr>
      <w:tr w:rsidR="005667C7" w:rsidRPr="00E20FDB" w14:paraId="0D81D588" w14:textId="77777777" w:rsidTr="000F286C">
        <w:trPr>
          <w:trHeight w:val="300"/>
        </w:trPr>
        <w:tc>
          <w:tcPr>
            <w:tcW w:w="3618" w:type="dxa"/>
            <w:tcBorders>
              <w:top w:val="single" w:sz="18" w:space="0" w:color="auto"/>
              <w:bottom w:val="single" w:sz="6" w:space="0" w:color="auto"/>
              <w:right w:val="single" w:sz="18" w:space="0" w:color="auto"/>
            </w:tcBorders>
            <w:noWrap/>
            <w:hideMark/>
          </w:tcPr>
          <w:p w14:paraId="0A84E8ED" w14:textId="77777777" w:rsidR="005667C7" w:rsidRPr="00E20FDB" w:rsidRDefault="005667C7" w:rsidP="000F286C">
            <w:pPr>
              <w:jc w:val="both"/>
            </w:pPr>
            <w:r w:rsidRPr="00E20FDB">
              <w:t>Nedodržení pokynů pro zadávání VZ</w:t>
            </w:r>
          </w:p>
        </w:tc>
        <w:tc>
          <w:tcPr>
            <w:tcW w:w="1443" w:type="dxa"/>
            <w:tcBorders>
              <w:top w:val="single" w:sz="18" w:space="0" w:color="auto"/>
              <w:left w:val="single" w:sz="18" w:space="0" w:color="auto"/>
            </w:tcBorders>
            <w:noWrap/>
          </w:tcPr>
          <w:p w14:paraId="27E88113" w14:textId="77777777" w:rsidR="005667C7" w:rsidRPr="00E20FDB" w:rsidRDefault="005667C7" w:rsidP="000F286C">
            <w:pPr>
              <w:jc w:val="both"/>
            </w:pPr>
          </w:p>
        </w:tc>
        <w:tc>
          <w:tcPr>
            <w:tcW w:w="1851" w:type="dxa"/>
            <w:tcBorders>
              <w:top w:val="single" w:sz="18" w:space="0" w:color="auto"/>
            </w:tcBorders>
            <w:noWrap/>
          </w:tcPr>
          <w:p w14:paraId="1DAC797D" w14:textId="77777777" w:rsidR="005667C7" w:rsidRPr="00E20FDB" w:rsidRDefault="005667C7" w:rsidP="000F286C">
            <w:pPr>
              <w:jc w:val="both"/>
            </w:pPr>
          </w:p>
        </w:tc>
        <w:tc>
          <w:tcPr>
            <w:tcW w:w="2376" w:type="dxa"/>
            <w:tcBorders>
              <w:top w:val="single" w:sz="18" w:space="0" w:color="auto"/>
            </w:tcBorders>
            <w:noWrap/>
          </w:tcPr>
          <w:p w14:paraId="7CBD841A" w14:textId="77777777" w:rsidR="005667C7" w:rsidRPr="00E20FDB" w:rsidRDefault="005667C7" w:rsidP="000F286C">
            <w:pPr>
              <w:jc w:val="both"/>
            </w:pPr>
          </w:p>
        </w:tc>
      </w:tr>
      <w:tr w:rsidR="005667C7" w:rsidRPr="00E20FDB" w14:paraId="4143FBD5"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48E96E17" w14:textId="77777777" w:rsidR="005667C7" w:rsidRPr="00E20FDB" w:rsidRDefault="005667C7" w:rsidP="000F286C">
            <w:pPr>
              <w:jc w:val="both"/>
            </w:pPr>
            <w:r w:rsidRPr="00E20FDB">
              <w:t>Nedodržení podmínek IROP</w:t>
            </w:r>
          </w:p>
        </w:tc>
        <w:tc>
          <w:tcPr>
            <w:tcW w:w="1443" w:type="dxa"/>
            <w:tcBorders>
              <w:left w:val="single" w:sz="18" w:space="0" w:color="auto"/>
            </w:tcBorders>
            <w:noWrap/>
          </w:tcPr>
          <w:p w14:paraId="3E313E39" w14:textId="77777777" w:rsidR="005667C7" w:rsidRPr="00E20FDB" w:rsidRDefault="005667C7" w:rsidP="000F286C">
            <w:pPr>
              <w:jc w:val="both"/>
            </w:pPr>
          </w:p>
        </w:tc>
        <w:tc>
          <w:tcPr>
            <w:tcW w:w="1851" w:type="dxa"/>
            <w:noWrap/>
          </w:tcPr>
          <w:p w14:paraId="022CF0B2" w14:textId="77777777" w:rsidR="005667C7" w:rsidRPr="00E20FDB" w:rsidRDefault="005667C7" w:rsidP="000F286C">
            <w:pPr>
              <w:jc w:val="both"/>
            </w:pPr>
          </w:p>
        </w:tc>
        <w:tc>
          <w:tcPr>
            <w:tcW w:w="2376" w:type="dxa"/>
            <w:noWrap/>
          </w:tcPr>
          <w:p w14:paraId="111A83EE" w14:textId="77777777" w:rsidR="005667C7" w:rsidRPr="00E20FDB" w:rsidRDefault="005667C7" w:rsidP="000F286C">
            <w:pPr>
              <w:jc w:val="both"/>
            </w:pPr>
          </w:p>
        </w:tc>
      </w:tr>
      <w:tr w:rsidR="005667C7" w:rsidRPr="00E20FDB" w14:paraId="13E848DF"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6820F7F6" w14:textId="77777777" w:rsidR="005667C7" w:rsidRPr="00E20FDB" w:rsidRDefault="005667C7" w:rsidP="000F286C">
            <w:pPr>
              <w:jc w:val="both"/>
            </w:pPr>
            <w:r w:rsidRPr="00E20FDB">
              <w:t>Nedodržení právních norem ČR, EU</w:t>
            </w:r>
          </w:p>
        </w:tc>
        <w:tc>
          <w:tcPr>
            <w:tcW w:w="1443" w:type="dxa"/>
            <w:tcBorders>
              <w:left w:val="single" w:sz="18" w:space="0" w:color="auto"/>
            </w:tcBorders>
            <w:noWrap/>
          </w:tcPr>
          <w:p w14:paraId="53D5938C" w14:textId="77777777" w:rsidR="005667C7" w:rsidRPr="00E20FDB" w:rsidRDefault="005667C7" w:rsidP="000F286C">
            <w:pPr>
              <w:jc w:val="both"/>
            </w:pPr>
          </w:p>
        </w:tc>
        <w:tc>
          <w:tcPr>
            <w:tcW w:w="1851" w:type="dxa"/>
            <w:noWrap/>
          </w:tcPr>
          <w:p w14:paraId="438A5360" w14:textId="77777777" w:rsidR="005667C7" w:rsidRPr="00E20FDB" w:rsidRDefault="005667C7" w:rsidP="000F286C">
            <w:pPr>
              <w:jc w:val="both"/>
            </w:pPr>
          </w:p>
        </w:tc>
        <w:tc>
          <w:tcPr>
            <w:tcW w:w="2376" w:type="dxa"/>
            <w:noWrap/>
          </w:tcPr>
          <w:p w14:paraId="2CAD6AD5" w14:textId="77777777" w:rsidR="005667C7" w:rsidRPr="00E20FDB" w:rsidRDefault="005667C7" w:rsidP="000F286C">
            <w:pPr>
              <w:jc w:val="both"/>
            </w:pPr>
          </w:p>
        </w:tc>
      </w:tr>
      <w:tr w:rsidR="005667C7" w:rsidRPr="00E20FDB" w14:paraId="388CC3CA"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51403E2B" w14:textId="77777777" w:rsidR="005667C7" w:rsidRPr="00E20FDB" w:rsidRDefault="005667C7" w:rsidP="000F286C">
            <w:pPr>
              <w:jc w:val="both"/>
            </w:pPr>
            <w:r w:rsidRPr="00E20FDB">
              <w:t>Nevyřešen</w:t>
            </w:r>
            <w:r>
              <w:t>é</w:t>
            </w:r>
            <w:r w:rsidRPr="00E20FDB">
              <w:t xml:space="preserve"> vlastnické vztahy</w:t>
            </w:r>
          </w:p>
        </w:tc>
        <w:tc>
          <w:tcPr>
            <w:tcW w:w="1443" w:type="dxa"/>
            <w:tcBorders>
              <w:left w:val="single" w:sz="18" w:space="0" w:color="auto"/>
            </w:tcBorders>
            <w:noWrap/>
          </w:tcPr>
          <w:p w14:paraId="289DE970" w14:textId="77777777" w:rsidR="005667C7" w:rsidRPr="00E20FDB" w:rsidRDefault="005667C7" w:rsidP="000F286C">
            <w:pPr>
              <w:jc w:val="both"/>
            </w:pPr>
          </w:p>
        </w:tc>
        <w:tc>
          <w:tcPr>
            <w:tcW w:w="1851" w:type="dxa"/>
            <w:noWrap/>
          </w:tcPr>
          <w:p w14:paraId="4D114427" w14:textId="77777777" w:rsidR="005667C7" w:rsidRPr="00E20FDB" w:rsidRDefault="005667C7" w:rsidP="000F286C">
            <w:pPr>
              <w:jc w:val="both"/>
            </w:pPr>
          </w:p>
        </w:tc>
        <w:tc>
          <w:tcPr>
            <w:tcW w:w="2376" w:type="dxa"/>
            <w:noWrap/>
          </w:tcPr>
          <w:p w14:paraId="2A707D89" w14:textId="77777777" w:rsidR="005667C7" w:rsidRPr="00E20FDB" w:rsidRDefault="005667C7" w:rsidP="000F286C">
            <w:pPr>
              <w:jc w:val="both"/>
            </w:pPr>
          </w:p>
        </w:tc>
      </w:tr>
      <w:tr w:rsidR="005667C7" w:rsidRPr="00E20FDB" w14:paraId="3151294F" w14:textId="77777777" w:rsidTr="000F286C">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B40001E" w14:textId="77777777" w:rsidR="005667C7" w:rsidRPr="00C24C75" w:rsidRDefault="005667C7" w:rsidP="000F286C">
            <w:pPr>
              <w:jc w:val="both"/>
              <w:rPr>
                <w:b/>
              </w:rPr>
            </w:pPr>
            <w:r w:rsidRPr="00C24C75">
              <w:rPr>
                <w:b/>
              </w:rPr>
              <w:t>Provozní rizika</w:t>
            </w:r>
          </w:p>
        </w:tc>
      </w:tr>
      <w:tr w:rsidR="005667C7" w:rsidRPr="00E20FDB" w14:paraId="0B707834"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11AA8E33" w14:textId="0222C104" w:rsidR="005667C7" w:rsidRPr="00E20FDB" w:rsidRDefault="005667C7" w:rsidP="00D350B8">
            <w:pPr>
              <w:jc w:val="both"/>
            </w:pPr>
            <w:r w:rsidRPr="00E20FDB">
              <w:t>Nedostupná kvalitní pracovní síla v</w:t>
            </w:r>
            <w:r w:rsidR="00C47C0A">
              <w:t> </w:t>
            </w:r>
            <w:r w:rsidRPr="00E20FDB">
              <w:t>době udržitelnosti</w:t>
            </w:r>
          </w:p>
        </w:tc>
        <w:tc>
          <w:tcPr>
            <w:tcW w:w="1443" w:type="dxa"/>
            <w:tcBorders>
              <w:left w:val="single" w:sz="18" w:space="0" w:color="auto"/>
            </w:tcBorders>
            <w:noWrap/>
          </w:tcPr>
          <w:p w14:paraId="571DED7A" w14:textId="77777777" w:rsidR="005667C7" w:rsidRPr="00E20FDB" w:rsidRDefault="005667C7" w:rsidP="000F286C">
            <w:pPr>
              <w:jc w:val="both"/>
            </w:pPr>
          </w:p>
        </w:tc>
        <w:tc>
          <w:tcPr>
            <w:tcW w:w="1851" w:type="dxa"/>
            <w:noWrap/>
          </w:tcPr>
          <w:p w14:paraId="322C4EF1" w14:textId="77777777" w:rsidR="005667C7" w:rsidRPr="00E20FDB" w:rsidRDefault="005667C7" w:rsidP="000F286C">
            <w:pPr>
              <w:jc w:val="both"/>
            </w:pPr>
          </w:p>
        </w:tc>
        <w:tc>
          <w:tcPr>
            <w:tcW w:w="2376" w:type="dxa"/>
            <w:noWrap/>
          </w:tcPr>
          <w:p w14:paraId="68DD436C" w14:textId="77777777" w:rsidR="005667C7" w:rsidRPr="00E20FDB" w:rsidRDefault="005667C7" w:rsidP="000F286C">
            <w:pPr>
              <w:jc w:val="both"/>
            </w:pPr>
          </w:p>
        </w:tc>
      </w:tr>
      <w:tr w:rsidR="005667C7" w:rsidRPr="00E20FDB" w14:paraId="19C36C5D"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74C020EE" w14:textId="77777777" w:rsidR="005667C7" w:rsidRPr="00E20FDB" w:rsidRDefault="005667C7" w:rsidP="000F286C">
            <w:pPr>
              <w:jc w:val="both"/>
            </w:pPr>
            <w:r w:rsidRPr="00E20FDB">
              <w:t>Nenaplnění partnerských, dodavatelsko-odběratelských smluv</w:t>
            </w:r>
          </w:p>
        </w:tc>
        <w:tc>
          <w:tcPr>
            <w:tcW w:w="1443" w:type="dxa"/>
            <w:tcBorders>
              <w:left w:val="single" w:sz="18" w:space="0" w:color="auto"/>
            </w:tcBorders>
            <w:noWrap/>
          </w:tcPr>
          <w:p w14:paraId="09BC3397" w14:textId="77777777" w:rsidR="005667C7" w:rsidRPr="00E20FDB" w:rsidRDefault="005667C7" w:rsidP="000F286C">
            <w:pPr>
              <w:jc w:val="both"/>
            </w:pPr>
          </w:p>
        </w:tc>
        <w:tc>
          <w:tcPr>
            <w:tcW w:w="1851" w:type="dxa"/>
            <w:noWrap/>
          </w:tcPr>
          <w:p w14:paraId="1413D557" w14:textId="77777777" w:rsidR="005667C7" w:rsidRPr="00E20FDB" w:rsidRDefault="005667C7" w:rsidP="000F286C">
            <w:pPr>
              <w:jc w:val="both"/>
            </w:pPr>
          </w:p>
        </w:tc>
        <w:tc>
          <w:tcPr>
            <w:tcW w:w="2376" w:type="dxa"/>
            <w:noWrap/>
          </w:tcPr>
          <w:p w14:paraId="57EC27E5" w14:textId="77777777" w:rsidR="005667C7" w:rsidRPr="00E20FDB" w:rsidRDefault="005667C7" w:rsidP="000F286C">
            <w:pPr>
              <w:jc w:val="both"/>
            </w:pPr>
          </w:p>
        </w:tc>
      </w:tr>
      <w:tr w:rsidR="005667C7" w:rsidRPr="00E20FDB" w14:paraId="6123A64A" w14:textId="77777777" w:rsidTr="000F286C">
        <w:trPr>
          <w:trHeight w:val="300"/>
        </w:trPr>
        <w:tc>
          <w:tcPr>
            <w:tcW w:w="3618" w:type="dxa"/>
            <w:tcBorders>
              <w:top w:val="single" w:sz="6" w:space="0" w:color="auto"/>
              <w:bottom w:val="single" w:sz="6" w:space="0" w:color="auto"/>
              <w:right w:val="single" w:sz="18" w:space="0" w:color="auto"/>
            </w:tcBorders>
            <w:noWrap/>
            <w:hideMark/>
          </w:tcPr>
          <w:p w14:paraId="7920DC09" w14:textId="77777777" w:rsidR="005667C7" w:rsidRPr="00E20FDB" w:rsidRDefault="005667C7" w:rsidP="000F286C">
            <w:pPr>
              <w:jc w:val="both"/>
            </w:pPr>
            <w:r w:rsidRPr="00E20FDB">
              <w:t>Nedodržení</w:t>
            </w:r>
            <w:r>
              <w:t xml:space="preserve"> </w:t>
            </w:r>
            <w:r w:rsidRPr="00E20FDB">
              <w:t>indikátorů</w:t>
            </w:r>
          </w:p>
        </w:tc>
        <w:tc>
          <w:tcPr>
            <w:tcW w:w="1443" w:type="dxa"/>
            <w:tcBorders>
              <w:left w:val="single" w:sz="18" w:space="0" w:color="auto"/>
            </w:tcBorders>
            <w:noWrap/>
          </w:tcPr>
          <w:p w14:paraId="7CA64492" w14:textId="77777777" w:rsidR="005667C7" w:rsidRPr="00E20FDB" w:rsidRDefault="005667C7" w:rsidP="000F286C">
            <w:pPr>
              <w:jc w:val="both"/>
            </w:pPr>
          </w:p>
        </w:tc>
        <w:tc>
          <w:tcPr>
            <w:tcW w:w="1851" w:type="dxa"/>
            <w:noWrap/>
          </w:tcPr>
          <w:p w14:paraId="11A18642" w14:textId="77777777" w:rsidR="005667C7" w:rsidRPr="00E20FDB" w:rsidRDefault="005667C7" w:rsidP="000F286C">
            <w:pPr>
              <w:jc w:val="both"/>
            </w:pPr>
          </w:p>
        </w:tc>
        <w:tc>
          <w:tcPr>
            <w:tcW w:w="2376" w:type="dxa"/>
            <w:noWrap/>
          </w:tcPr>
          <w:p w14:paraId="7CA85722" w14:textId="77777777" w:rsidR="005667C7" w:rsidRPr="00E20FDB" w:rsidRDefault="005667C7" w:rsidP="000F286C">
            <w:pPr>
              <w:jc w:val="both"/>
            </w:pPr>
          </w:p>
        </w:tc>
      </w:tr>
      <w:tr w:rsidR="005667C7" w:rsidRPr="00E20FDB" w14:paraId="1A59C3A3" w14:textId="77777777" w:rsidTr="000F286C">
        <w:trPr>
          <w:trHeight w:val="300"/>
        </w:trPr>
        <w:tc>
          <w:tcPr>
            <w:tcW w:w="3618" w:type="dxa"/>
            <w:tcBorders>
              <w:top w:val="single" w:sz="6" w:space="0" w:color="auto"/>
              <w:bottom w:val="single" w:sz="18" w:space="0" w:color="auto"/>
              <w:right w:val="single" w:sz="18" w:space="0" w:color="auto"/>
            </w:tcBorders>
            <w:noWrap/>
            <w:hideMark/>
          </w:tcPr>
          <w:p w14:paraId="2FAF574D" w14:textId="168A7C0C" w:rsidR="005667C7" w:rsidRPr="00E20FDB" w:rsidRDefault="005667C7" w:rsidP="00D350B8">
            <w:pPr>
              <w:jc w:val="both"/>
            </w:pPr>
            <w:r w:rsidRPr="00E20FDB">
              <w:t>Ne</w:t>
            </w:r>
            <w:r>
              <w:t>d</w:t>
            </w:r>
            <w:r w:rsidRPr="00E20FDB">
              <w:t>ostatek finančních prostředků v</w:t>
            </w:r>
            <w:r w:rsidR="00C47C0A">
              <w:t> </w:t>
            </w:r>
            <w:r w:rsidRPr="00E20FDB">
              <w:t>provozní fázi projektu</w:t>
            </w:r>
          </w:p>
        </w:tc>
        <w:tc>
          <w:tcPr>
            <w:tcW w:w="1443" w:type="dxa"/>
            <w:tcBorders>
              <w:left w:val="single" w:sz="18" w:space="0" w:color="auto"/>
            </w:tcBorders>
            <w:noWrap/>
          </w:tcPr>
          <w:p w14:paraId="74B4E675" w14:textId="77777777" w:rsidR="005667C7" w:rsidRPr="00E20FDB" w:rsidRDefault="005667C7" w:rsidP="000F286C">
            <w:pPr>
              <w:jc w:val="both"/>
            </w:pPr>
          </w:p>
        </w:tc>
        <w:tc>
          <w:tcPr>
            <w:tcW w:w="1851" w:type="dxa"/>
            <w:noWrap/>
          </w:tcPr>
          <w:p w14:paraId="5AFA0D44" w14:textId="77777777" w:rsidR="005667C7" w:rsidRPr="00E20FDB" w:rsidRDefault="005667C7" w:rsidP="000F286C">
            <w:pPr>
              <w:jc w:val="both"/>
            </w:pPr>
          </w:p>
        </w:tc>
        <w:tc>
          <w:tcPr>
            <w:tcW w:w="2376" w:type="dxa"/>
            <w:noWrap/>
          </w:tcPr>
          <w:p w14:paraId="45DBBFCC" w14:textId="77777777" w:rsidR="005667C7" w:rsidRPr="00E20FDB" w:rsidRDefault="005667C7" w:rsidP="000F286C">
            <w:pPr>
              <w:jc w:val="both"/>
            </w:pPr>
          </w:p>
        </w:tc>
      </w:tr>
    </w:tbl>
    <w:p w14:paraId="00B3057B" w14:textId="0DB170B5" w:rsidR="005667C7" w:rsidRDefault="005667C7" w:rsidP="005667C7">
      <w:pPr>
        <w:pStyle w:val="Odstavecseseznamem"/>
        <w:jc w:val="both"/>
      </w:pPr>
    </w:p>
    <w:p w14:paraId="657CB904" w14:textId="77777777" w:rsidR="00C47C0A" w:rsidRDefault="00C47C0A" w:rsidP="00C47C0A">
      <w:pPr>
        <w:jc w:val="both"/>
      </w:pPr>
      <w:r>
        <w:t xml:space="preserve">Žadatel uvede informace o dalších projektech, které předložil do výzev ŘO IROP, nositele ITI nebo IPRÚ </w:t>
      </w:r>
      <w:r w:rsidRPr="005C3F80">
        <w:rPr>
          <w:i/>
        </w:rPr>
        <w:t>(číslo projektu, alokace, aktivity projektu)</w:t>
      </w:r>
      <w:r>
        <w:t>.</w:t>
      </w:r>
    </w:p>
    <w:p w14:paraId="6B3D8540" w14:textId="71A5ACD7" w:rsidR="00526AA7" w:rsidRDefault="00526AA7" w:rsidP="005667C7">
      <w:pPr>
        <w:pStyle w:val="Odstavecseseznamem"/>
        <w:jc w:val="both"/>
      </w:pPr>
    </w:p>
    <w:p w14:paraId="7BE4ADDC" w14:textId="554BB635" w:rsidR="00526AA7" w:rsidRDefault="00526AA7" w:rsidP="005667C7">
      <w:pPr>
        <w:pStyle w:val="Odstavecseseznamem"/>
        <w:jc w:val="both"/>
      </w:pPr>
    </w:p>
    <w:p w14:paraId="549A0112" w14:textId="77777777" w:rsidR="00526AA7" w:rsidRDefault="00526AA7" w:rsidP="005667C7">
      <w:pPr>
        <w:pStyle w:val="Odstavecseseznamem"/>
        <w:jc w:val="both"/>
      </w:pPr>
    </w:p>
    <w:p w14:paraId="6EE5FB2D" w14:textId="485C3A8A" w:rsidR="005667C7" w:rsidRDefault="005667C7" w:rsidP="005667C7">
      <w:pPr>
        <w:pStyle w:val="Nadpis1"/>
        <w:numPr>
          <w:ilvl w:val="0"/>
          <w:numId w:val="3"/>
        </w:numPr>
        <w:ind w:left="720"/>
        <w:jc w:val="both"/>
        <w:rPr>
          <w:caps/>
        </w:rPr>
      </w:pPr>
      <w:bookmarkStart w:id="25" w:name="_Toc449612711"/>
      <w:bookmarkStart w:id="26" w:name="_Toc528309742"/>
      <w:r>
        <w:rPr>
          <w:caps/>
        </w:rPr>
        <w:t xml:space="preserve">Vliv projektu na horizontální </w:t>
      </w:r>
      <w:r w:rsidR="00D350B8">
        <w:rPr>
          <w:caps/>
        </w:rPr>
        <w:t>principy</w:t>
      </w:r>
      <w:bookmarkEnd w:id="25"/>
      <w:bookmarkEnd w:id="26"/>
    </w:p>
    <w:p w14:paraId="07E1CFBC" w14:textId="77777777" w:rsidR="005667C7" w:rsidRDefault="005667C7" w:rsidP="005667C7">
      <w:pPr>
        <w:jc w:val="both"/>
      </w:pPr>
      <w:r>
        <w:t>Projekt nesmí mít negativní vliv na následující horizontální principy:</w:t>
      </w:r>
    </w:p>
    <w:p w14:paraId="7CEB0AFA" w14:textId="77777777" w:rsidR="005667C7" w:rsidRDefault="005667C7" w:rsidP="005667C7">
      <w:pPr>
        <w:pStyle w:val="Odstavecseseznamem"/>
        <w:numPr>
          <w:ilvl w:val="0"/>
          <w:numId w:val="5"/>
        </w:numPr>
        <w:jc w:val="both"/>
      </w:pPr>
      <w:r>
        <w:t>podpora rovných příležitostí a nediskriminace,</w:t>
      </w:r>
    </w:p>
    <w:p w14:paraId="6011150D" w14:textId="77777777" w:rsidR="005667C7" w:rsidRDefault="005667C7" w:rsidP="005667C7">
      <w:pPr>
        <w:pStyle w:val="Odstavecseseznamem"/>
        <w:numPr>
          <w:ilvl w:val="0"/>
          <w:numId w:val="5"/>
        </w:numPr>
        <w:jc w:val="both"/>
      </w:pPr>
      <w:r>
        <w:t>podpora rovnosti mezi muži a ženami,</w:t>
      </w:r>
    </w:p>
    <w:p w14:paraId="0A6173DC" w14:textId="77777777" w:rsidR="005667C7" w:rsidRDefault="005667C7" w:rsidP="005667C7">
      <w:pPr>
        <w:pStyle w:val="Odstavecseseznamem"/>
        <w:numPr>
          <w:ilvl w:val="0"/>
          <w:numId w:val="5"/>
        </w:numPr>
        <w:jc w:val="both"/>
      </w:pPr>
      <w:r>
        <w:t>udržitelný rozvoj.</w:t>
      </w:r>
    </w:p>
    <w:p w14:paraId="57A6741F" w14:textId="01F8CE11" w:rsidR="005667C7" w:rsidRDefault="00034B92" w:rsidP="005667C7">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neutrální; rovnost mezi muži a ženami neutrální)</w:t>
      </w:r>
      <w:r w:rsidRPr="00D97C8A">
        <w:t>.</w:t>
      </w:r>
      <w:r w:rsidR="005667C7">
        <w:t xml:space="preserve"> </w:t>
      </w:r>
    </w:p>
    <w:p w14:paraId="277A8EB4" w14:textId="77777777" w:rsidR="00D350B8" w:rsidRDefault="00D350B8" w:rsidP="00D350B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23C161AA" w14:textId="77777777" w:rsidR="00D350B8" w:rsidRDefault="00D350B8" w:rsidP="00D350B8">
      <w:pPr>
        <w:jc w:val="both"/>
      </w:pPr>
      <w:r>
        <w:t xml:space="preserve">Popis žadatel uvádí v ISKP14+ v záložce horizontální principy v poli </w:t>
      </w:r>
      <w:r w:rsidRPr="000F5549">
        <w:rPr>
          <w:i/>
        </w:rPr>
        <w:t>Popis a zdůvodnění vlivu projektu na horizontální principy</w:t>
      </w:r>
      <w:r>
        <w:t xml:space="preserve">. </w:t>
      </w:r>
    </w:p>
    <w:p w14:paraId="27C1A1C1" w14:textId="77777777" w:rsidR="005667C7" w:rsidRDefault="005667C7" w:rsidP="00034B92">
      <w:pPr>
        <w:pStyle w:val="Nadpis1"/>
        <w:numPr>
          <w:ilvl w:val="0"/>
          <w:numId w:val="3"/>
        </w:numPr>
        <w:ind w:left="470" w:hanging="357"/>
        <w:jc w:val="both"/>
        <w:rPr>
          <w:caps/>
        </w:rPr>
      </w:pPr>
      <w:bookmarkStart w:id="27" w:name="_Toc449612712"/>
      <w:bookmarkStart w:id="28" w:name="_Toc528309743"/>
      <w:r w:rsidRPr="004A323F">
        <w:rPr>
          <w:caps/>
        </w:rPr>
        <w:t xml:space="preserve">Závěrečné </w:t>
      </w:r>
      <w:r w:rsidRPr="006E5C82">
        <w:rPr>
          <w:caps/>
        </w:rPr>
        <w:t xml:space="preserve">Hodnocení </w:t>
      </w:r>
      <w:r w:rsidRPr="00D74DEE">
        <w:rPr>
          <w:caps/>
        </w:rPr>
        <w:t>udržitelnosti</w:t>
      </w:r>
      <w:r w:rsidRPr="006E5C82">
        <w:rPr>
          <w:caps/>
        </w:rPr>
        <w:t xml:space="preserve"> projektu</w:t>
      </w:r>
      <w:bookmarkEnd w:id="27"/>
      <w:bookmarkEnd w:id="28"/>
    </w:p>
    <w:p w14:paraId="4A673072" w14:textId="77777777" w:rsidR="00034B92" w:rsidRPr="004803A1" w:rsidRDefault="00034B92" w:rsidP="00034B92">
      <w:pPr>
        <w:pStyle w:val="Odstavecseseznamem"/>
        <w:numPr>
          <w:ilvl w:val="0"/>
          <w:numId w:val="1"/>
        </w:numPr>
        <w:jc w:val="both"/>
      </w:pPr>
      <w:bookmarkStart w:id="29" w:name="_Toc421693608"/>
      <w:r w:rsidRPr="0055240D">
        <w:t>Zajištění administrativní kapacity -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73BA5C41" w14:textId="77777777" w:rsidR="00034B92" w:rsidRDefault="00034B92" w:rsidP="00034B92">
      <w:pPr>
        <w:pStyle w:val="Odstavecseseznamem"/>
        <w:numPr>
          <w:ilvl w:val="0"/>
          <w:numId w:val="1"/>
        </w:numPr>
        <w:jc w:val="both"/>
      </w:pPr>
      <w:r w:rsidRPr="0055240D">
        <w:t>Zajištění financování – popis zajištění financování v</w:t>
      </w:r>
      <w:r>
        <w:t> </w:t>
      </w:r>
      <w:r w:rsidRPr="0055240D">
        <w:t>udržitelnosti</w:t>
      </w:r>
      <w:r>
        <w:t>.</w:t>
      </w:r>
    </w:p>
    <w:p w14:paraId="4F721775" w14:textId="77777777" w:rsidR="00741C42" w:rsidRPr="00BC0C93" w:rsidRDefault="00741C42" w:rsidP="00741C42">
      <w:pPr>
        <w:pStyle w:val="Nadpis1"/>
        <w:numPr>
          <w:ilvl w:val="0"/>
          <w:numId w:val="3"/>
        </w:numPr>
        <w:ind w:left="470" w:hanging="357"/>
        <w:jc w:val="both"/>
        <w:rPr>
          <w:caps/>
        </w:rPr>
      </w:pPr>
      <w:bookmarkStart w:id="30" w:name="_Toc462052902"/>
      <w:bookmarkStart w:id="31" w:name="_Toc473364966"/>
      <w:bookmarkStart w:id="32" w:name="_Toc528309744"/>
      <w:r w:rsidRPr="00EF5038">
        <w:rPr>
          <w:caps/>
        </w:rPr>
        <w:t xml:space="preserve">ZPŮSOB STANOVENÍ </w:t>
      </w:r>
      <w:r>
        <w:rPr>
          <w:caps/>
        </w:rPr>
        <w:t>Cen DO ROZPOČTU PROJEKTU</w:t>
      </w:r>
      <w:bookmarkEnd w:id="30"/>
      <w:bookmarkEnd w:id="31"/>
      <w:bookmarkEnd w:id="32"/>
    </w:p>
    <w:p w14:paraId="66FAC86E" w14:textId="77777777" w:rsidR="00741C42" w:rsidRPr="00DC1F28" w:rsidRDefault="00741C42" w:rsidP="00741C42">
      <w:pPr>
        <w:jc w:val="both"/>
      </w:pPr>
      <w:r w:rsidRPr="00DC1F28">
        <w:t>Způsoby stanovení cen do rozpočtu projektu mimo stavební práce:</w:t>
      </w:r>
    </w:p>
    <w:p w14:paraId="3DE81780" w14:textId="77777777" w:rsidR="00741C42" w:rsidRPr="00DC1F28" w:rsidRDefault="00741C42" w:rsidP="00741C42">
      <w:pPr>
        <w:pStyle w:val="Odstavecseseznamem"/>
        <w:numPr>
          <w:ilvl w:val="0"/>
          <w:numId w:val="8"/>
        </w:numPr>
        <w:jc w:val="both"/>
      </w:pPr>
      <w:r w:rsidRPr="00DC1F28">
        <w:t xml:space="preserve">V případě, že zadávací/výběrové řízení nebylo zahájeno (dále také „nezahájená zakázka“), žadatel stanoví cenu na základě předpokládané hodnoty zakázky. </w:t>
      </w:r>
    </w:p>
    <w:p w14:paraId="0BDA66CA" w14:textId="77777777" w:rsidR="00741C42" w:rsidRPr="00DC1F28" w:rsidRDefault="00741C42" w:rsidP="00741C42">
      <w:pPr>
        <w:pStyle w:val="Odstavecseseznamem"/>
        <w:jc w:val="both"/>
      </w:pPr>
      <w:r w:rsidRPr="00DC1F28">
        <w:t>V případě, že zadávací/výběrové řízení bylo zahájeno a nebylo ukončeno (dále také „zahájená zakázka“), žadatel stanoví cenu na základě předpokládané hodnoty zakázky.</w:t>
      </w:r>
    </w:p>
    <w:p w14:paraId="54A60C54" w14:textId="77777777" w:rsidR="00741C42" w:rsidRPr="00DC1F28" w:rsidRDefault="00741C42" w:rsidP="00741C42">
      <w:pPr>
        <w:pStyle w:val="Odstavecseseznamem"/>
        <w:numPr>
          <w:ilvl w:val="0"/>
          <w:numId w:val="8"/>
        </w:numPr>
        <w:jc w:val="both"/>
      </w:pPr>
      <w:r w:rsidRPr="00DC1F28">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33CE28" w14:textId="77777777" w:rsidR="00741C42" w:rsidRPr="00DC1F28" w:rsidRDefault="00741C42" w:rsidP="00741C42">
      <w:pPr>
        <w:pStyle w:val="Odstavecseseznamem"/>
        <w:numPr>
          <w:ilvl w:val="0"/>
          <w:numId w:val="8"/>
        </w:numPr>
        <w:jc w:val="both"/>
      </w:pPr>
      <w:r w:rsidRPr="00DC1F28">
        <w:t>Stanovení ceny přímých nákupů do 100 000 Kč bez DPH žadatel nepředkládá.</w:t>
      </w:r>
    </w:p>
    <w:p w14:paraId="3B788DA1" w14:textId="77777777" w:rsidR="00741C42" w:rsidRPr="00DC1F28" w:rsidRDefault="00741C42" w:rsidP="00526AA7">
      <w:pPr>
        <w:spacing w:after="0"/>
      </w:pPr>
    </w:p>
    <w:p w14:paraId="1ADE1CB4" w14:textId="77777777" w:rsidR="00741C42" w:rsidRPr="00DC1F28" w:rsidRDefault="00741C42" w:rsidP="00741C42">
      <w:pPr>
        <w:pStyle w:val="Odstavecseseznamem"/>
        <w:numPr>
          <w:ilvl w:val="0"/>
          <w:numId w:val="10"/>
        </w:numPr>
        <w:ind w:left="426" w:hanging="426"/>
        <w:jc w:val="both"/>
        <w:rPr>
          <w:b/>
        </w:rPr>
      </w:pPr>
      <w:r w:rsidRPr="00DC1F28">
        <w:rPr>
          <w:b/>
        </w:rPr>
        <w:t>Stanovení cen do rozpočtu projektu</w:t>
      </w:r>
    </w:p>
    <w:p w14:paraId="55FFE1B5" w14:textId="77777777" w:rsidR="00741C42" w:rsidRPr="00DC1F28" w:rsidRDefault="00741C42" w:rsidP="00741C42">
      <w:pPr>
        <w:pStyle w:val="Odstavecseseznamem"/>
        <w:numPr>
          <w:ilvl w:val="0"/>
          <w:numId w:val="7"/>
        </w:numPr>
        <w:jc w:val="both"/>
      </w:pPr>
      <w:r w:rsidRPr="00DC1F28">
        <w:t xml:space="preserve">Žadatel stanoví ceny za účelem zjištění předpokládané ceny způsobilých výdajů </w:t>
      </w:r>
      <w:r w:rsidRPr="00DC1F28">
        <w:rPr>
          <w:b/>
        </w:rPr>
        <w:t xml:space="preserve">na hlavní aktivity projektu </w:t>
      </w:r>
      <w:r w:rsidRPr="00DC1F28">
        <w:t>a souhrnně jej popíše v této části studie proveditelnosti.</w:t>
      </w:r>
    </w:p>
    <w:p w14:paraId="5482BF0F" w14:textId="77777777" w:rsidR="00741C42" w:rsidRPr="00DC1F28" w:rsidRDefault="00741C42" w:rsidP="00741C42">
      <w:pPr>
        <w:pStyle w:val="Odstavecseseznamem"/>
        <w:numPr>
          <w:ilvl w:val="0"/>
          <w:numId w:val="7"/>
        </w:numPr>
        <w:jc w:val="both"/>
      </w:pPr>
      <w:r w:rsidRPr="00DC1F28">
        <w:t xml:space="preserve">Stanovení cen plánovaných hlavních aktivit projektu musí být rozděleno do samostatných celků, které odpovídají předmětům plnění všech zakázek, resp. jejich částí, pokud příjemce plánuje zakázku rozdělit na části. </w:t>
      </w:r>
    </w:p>
    <w:p w14:paraId="36E88847" w14:textId="5B1B05DD" w:rsidR="00741C42" w:rsidRPr="00DC1F28" w:rsidRDefault="00741C42" w:rsidP="00741C42">
      <w:pPr>
        <w:pStyle w:val="Odstavecseseznamem"/>
        <w:numPr>
          <w:ilvl w:val="0"/>
          <w:numId w:val="7"/>
        </w:numPr>
        <w:jc w:val="both"/>
      </w:pPr>
      <w:r w:rsidRPr="00DC1F28">
        <w:t>Stáří zdrojových dat pro doložení ceny je stanoveno na 6 měsíců před datem podání žádosti o</w:t>
      </w:r>
      <w:r w:rsidR="000F5549">
        <w:t> </w:t>
      </w:r>
      <w:r w:rsidRPr="00DC1F28">
        <w:t>podporu. U ceníků, dostupných na internetu, se má za to, že jde o podklady aktuální, tj. splňují podmínku 6 měsíců platnosti. V případě využití dat starších 6 měsíců je žadatel povinen zdůvodnit, že:</w:t>
      </w:r>
    </w:p>
    <w:p w14:paraId="11C0DFDE" w14:textId="77777777" w:rsidR="00741C42" w:rsidRPr="00DC1F28" w:rsidRDefault="00741C42" w:rsidP="00741C42">
      <w:pPr>
        <w:pStyle w:val="Odstavecseseznamem"/>
        <w:numPr>
          <w:ilvl w:val="1"/>
          <w:numId w:val="7"/>
        </w:numPr>
        <w:jc w:val="both"/>
      </w:pPr>
      <w:r w:rsidRPr="00DC1F28">
        <w:t>uváděná cenová úroveň je stále aktuální,</w:t>
      </w:r>
    </w:p>
    <w:p w14:paraId="2F58F37C" w14:textId="77777777" w:rsidR="00741C42" w:rsidRPr="00DC1F28" w:rsidRDefault="00741C42" w:rsidP="00741C42">
      <w:pPr>
        <w:pStyle w:val="Odstavecseseznamem"/>
        <w:numPr>
          <w:ilvl w:val="1"/>
          <w:numId w:val="7"/>
        </w:numPr>
        <w:jc w:val="both"/>
      </w:pPr>
      <w:r w:rsidRPr="00DC1F28">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281997E" w14:textId="77777777" w:rsidR="00741C42" w:rsidRPr="00DC1F28" w:rsidRDefault="00741C42" w:rsidP="00741C42">
      <w:pPr>
        <w:pStyle w:val="Odstavecseseznamem"/>
        <w:numPr>
          <w:ilvl w:val="0"/>
          <w:numId w:val="7"/>
        </w:numPr>
        <w:jc w:val="both"/>
      </w:pPr>
      <w:r w:rsidRPr="00DC1F28">
        <w:t xml:space="preserve">Předpokládané ceny </w:t>
      </w:r>
      <w:r w:rsidRPr="00DC1F28">
        <w:rPr>
          <w:b/>
        </w:rPr>
        <w:t>hlavních aktivit projektu</w:t>
      </w:r>
      <w:r w:rsidRPr="00DC1F28">
        <w:t xml:space="preserve"> (mimo stavební práce) může žadatel stanovit:</w:t>
      </w:r>
    </w:p>
    <w:p w14:paraId="40EA2827" w14:textId="77777777" w:rsidR="00741C42" w:rsidRPr="00DC1F28" w:rsidRDefault="00741C42" w:rsidP="00741C42">
      <w:pPr>
        <w:pStyle w:val="Odstavecseseznamem"/>
        <w:numPr>
          <w:ilvl w:val="1"/>
          <w:numId w:val="7"/>
        </w:numPr>
        <w:jc w:val="both"/>
      </w:pPr>
      <w:r w:rsidRPr="00DC1F28">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132E8B" w14:textId="77777777" w:rsidR="00741C42" w:rsidRPr="00DC1F28" w:rsidRDefault="00741C42" w:rsidP="00741C42">
      <w:pPr>
        <w:pStyle w:val="Odstavecseseznamem"/>
        <w:numPr>
          <w:ilvl w:val="1"/>
          <w:numId w:val="7"/>
        </w:numPr>
        <w:jc w:val="both"/>
      </w:pPr>
      <w:r w:rsidRPr="00DC1F28">
        <w:t xml:space="preserve">na základě údajů a informací získaných z ceníků stejného či obdobného plnění, volně dostupných na internetu, jako zdroj postačí jeden ceník, pokud je to možné, je vhodné vycházet z několika ceníků; </w:t>
      </w:r>
    </w:p>
    <w:p w14:paraId="64ED7B30" w14:textId="77777777" w:rsidR="00741C42" w:rsidRPr="00DC1F28" w:rsidRDefault="00741C42" w:rsidP="00741C42">
      <w:pPr>
        <w:pStyle w:val="Odstavecseseznamem"/>
        <w:numPr>
          <w:ilvl w:val="1"/>
          <w:numId w:val="7"/>
        </w:numPr>
        <w:jc w:val="both"/>
      </w:pPr>
      <w:r w:rsidRPr="00DC1F28">
        <w:t xml:space="preserve">na základě údajů a informací o realizovaných zakázkách se stejným či obdobným předmětem plnění – může se jednat o zakázky žadatele, popř. jiné osoby, za předpokladu, že </w:t>
      </w:r>
    </w:p>
    <w:p w14:paraId="059BC179" w14:textId="77777777" w:rsidR="00741C42" w:rsidRPr="00DC1F28" w:rsidRDefault="00741C42" w:rsidP="00741C42">
      <w:pPr>
        <w:pStyle w:val="Odstavecseseznamem"/>
        <w:numPr>
          <w:ilvl w:val="2"/>
          <w:numId w:val="7"/>
        </w:numPr>
        <w:jc w:val="both"/>
      </w:pPr>
      <w:r w:rsidRPr="00DC1F28">
        <w:t>žadatel uvede identifikaci zakázky, data uzavření smlouvy, předmětu plnění, smluvní cenu a identifikaci dodavatele,</w:t>
      </w:r>
    </w:p>
    <w:p w14:paraId="4359FB0D" w14:textId="77777777" w:rsidR="00741C42" w:rsidRPr="00DC1F28" w:rsidRDefault="00741C42" w:rsidP="00741C42">
      <w:pPr>
        <w:pStyle w:val="Odstavecseseznamem"/>
        <w:numPr>
          <w:ilvl w:val="1"/>
          <w:numId w:val="7"/>
        </w:numPr>
        <w:jc w:val="both"/>
      </w:pPr>
      <w:r w:rsidRPr="00DC1F28">
        <w:t>na základě údajů a informací získaných jiným vhodným způsobem,</w:t>
      </w:r>
    </w:p>
    <w:p w14:paraId="6E00EF1F" w14:textId="77777777" w:rsidR="00741C42" w:rsidRPr="00DC1F28" w:rsidRDefault="00741C42" w:rsidP="00741C42">
      <w:pPr>
        <w:pStyle w:val="Odstavecseseznamem"/>
        <w:numPr>
          <w:ilvl w:val="2"/>
          <w:numId w:val="7"/>
        </w:numPr>
        <w:jc w:val="both"/>
      </w:pPr>
      <w:r w:rsidRPr="00DC1F28">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4E26A74" w14:textId="77777777" w:rsidR="00741C42" w:rsidRPr="00DC1F28" w:rsidRDefault="00741C42" w:rsidP="00741C42">
      <w:pPr>
        <w:pStyle w:val="Odstavecseseznamem"/>
        <w:numPr>
          <w:ilvl w:val="1"/>
          <w:numId w:val="7"/>
        </w:numPr>
        <w:jc w:val="both"/>
      </w:pPr>
      <w:r w:rsidRPr="00DC1F28">
        <w:t>doložením expertního posudku.</w:t>
      </w:r>
    </w:p>
    <w:p w14:paraId="6D1AB715" w14:textId="77777777" w:rsidR="00741C42" w:rsidRPr="00DC1F28" w:rsidRDefault="00741C42" w:rsidP="00741C42">
      <w:pPr>
        <w:pStyle w:val="Odstavecseseznamem"/>
        <w:numPr>
          <w:ilvl w:val="0"/>
          <w:numId w:val="7"/>
        </w:numPr>
        <w:jc w:val="both"/>
      </w:pPr>
      <w:r w:rsidRPr="00DC1F28">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34EEA3C1" w14:textId="77777777" w:rsidR="00741C42" w:rsidRPr="00DC1F28" w:rsidRDefault="00741C42" w:rsidP="00741C42">
      <w:pPr>
        <w:pStyle w:val="Odstavecseseznamem"/>
        <w:numPr>
          <w:ilvl w:val="0"/>
          <w:numId w:val="7"/>
        </w:numPr>
        <w:jc w:val="both"/>
      </w:pPr>
      <w:r w:rsidRPr="00DC1F28">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420CF828" w14:textId="77777777" w:rsidR="00741C42" w:rsidRPr="00DC1F28" w:rsidRDefault="00741C42" w:rsidP="00741C42">
      <w:pPr>
        <w:pStyle w:val="Odstavecseseznamem"/>
        <w:numPr>
          <w:ilvl w:val="0"/>
          <w:numId w:val="7"/>
        </w:numPr>
        <w:jc w:val="both"/>
      </w:pPr>
      <w:r w:rsidRPr="00DC1F28">
        <w:t xml:space="preserve">Stanovení ceny pro každý výdaj nad 100 000 Kč bez DPH uvede žadatel tabulce. Tabulku zpracovává pro každý výdaj položkového rozpočtu zvlášť. </w:t>
      </w:r>
    </w:p>
    <w:p w14:paraId="0698F698" w14:textId="77777777" w:rsidR="00741C42" w:rsidRPr="00DC1F28" w:rsidRDefault="00741C42" w:rsidP="00741C42">
      <w:pPr>
        <w:pStyle w:val="Odstavecseseznamem"/>
        <w:jc w:val="both"/>
      </w:pPr>
    </w:p>
    <w:p w14:paraId="3538D373" w14:textId="43890F3F" w:rsidR="00741C42" w:rsidRPr="00DC1F28" w:rsidRDefault="00741C42" w:rsidP="00741C42">
      <w:pPr>
        <w:pStyle w:val="Odstavecseseznamem"/>
        <w:ind w:left="0"/>
        <w:jc w:val="both"/>
      </w:pPr>
      <w:r w:rsidRPr="00DC1F28">
        <w:t>Stanovení cen do rozpočtu projektu:</w:t>
      </w:r>
    </w:p>
    <w:p w14:paraId="6014BF63" w14:textId="77777777" w:rsidR="00741C42" w:rsidRPr="00DC1F28" w:rsidRDefault="00741C42" w:rsidP="00741C42">
      <w:pPr>
        <w:pStyle w:val="Odstavecseseznamem"/>
        <w:ind w:left="-11"/>
        <w:jc w:val="both"/>
      </w:pPr>
      <w:r w:rsidRPr="00DC1F28">
        <w:object w:dxaOrig="15384" w:dyaOrig="1647" w14:anchorId="136F911E">
          <v:shape id="_x0000_i1026" type="#_x0000_t75" style="width:464.6pt;height:49.6pt" o:ole="">
            <v:imagedata r:id="rId15" o:title=""/>
          </v:shape>
          <o:OLEObject Type="Embed" ProgID="Excel.Sheet.12" ShapeID="_x0000_i1026" DrawAspect="Content" ObjectID="_1613194209" r:id="rId16"/>
        </w:object>
      </w:r>
      <w:r w:rsidRPr="00DC1F28">
        <w:fldChar w:fldCharType="begin"/>
      </w:r>
      <w:r w:rsidRPr="00DC1F28">
        <w:instrText xml:space="preserve"> LINK Excel.Sheet.12 F:\\CRR\\vzorove-tabulky-ceny.xlsx "vzor - ceny!R4C1:R10C9" \a \f 4 \h  \* MERGEFORMAT </w:instrText>
      </w:r>
      <w:r w:rsidRPr="00DC1F28">
        <w:fldChar w:fldCharType="separate"/>
      </w:r>
    </w:p>
    <w:p w14:paraId="16FF264A" w14:textId="77777777" w:rsidR="00741C42" w:rsidRPr="00DC1F28" w:rsidRDefault="00741C42" w:rsidP="00741C42">
      <w:pPr>
        <w:pStyle w:val="Odstavecseseznamem"/>
        <w:ind w:left="-11"/>
        <w:jc w:val="both"/>
      </w:pPr>
      <w:r w:rsidRPr="00DC1F28">
        <w:rPr>
          <w:vertAlign w:val="superscript"/>
        </w:rPr>
        <w:t xml:space="preserve">1) </w:t>
      </w:r>
      <w:r w:rsidRPr="00DC1F28">
        <w:t>název dodavatele, adresa ceníku, jméno experta, …</w:t>
      </w:r>
    </w:p>
    <w:p w14:paraId="556C98E2" w14:textId="77777777" w:rsidR="00741C42" w:rsidRPr="00DC1F28" w:rsidRDefault="00741C42" w:rsidP="00741C42">
      <w:pPr>
        <w:pStyle w:val="Odstavecseseznamem"/>
        <w:ind w:left="-11"/>
        <w:jc w:val="both"/>
      </w:pPr>
      <w:r w:rsidRPr="00DC1F28">
        <w:rPr>
          <w:vertAlign w:val="superscript"/>
        </w:rPr>
        <w:t>2)</w:t>
      </w:r>
      <w:r w:rsidRPr="00DC1F28">
        <w:t xml:space="preserve"> průzkum trhu, zakázky se stejným či obdobným plněním, jiný způsob</w:t>
      </w:r>
    </w:p>
    <w:p w14:paraId="4231F230" w14:textId="77777777" w:rsidR="00741C42" w:rsidRPr="00DC1F28" w:rsidRDefault="00741C42" w:rsidP="00741C42">
      <w:pPr>
        <w:jc w:val="both"/>
        <w:rPr>
          <w:vertAlign w:val="superscript"/>
        </w:rPr>
      </w:pPr>
      <w:r w:rsidRPr="00DC1F28">
        <w:rPr>
          <w:vertAlign w:val="superscript"/>
        </w:rPr>
        <w:t xml:space="preserve">3) </w:t>
      </w:r>
      <w:r w:rsidRPr="00DC1F28">
        <w:t>pokud je relevantní</w:t>
      </w:r>
    </w:p>
    <w:p w14:paraId="1124FE59" w14:textId="77777777" w:rsidR="00741C42" w:rsidRPr="00DC1F28" w:rsidRDefault="00741C42" w:rsidP="00741C42">
      <w:pPr>
        <w:pStyle w:val="Odstavecseseznamem"/>
        <w:ind w:left="0"/>
        <w:jc w:val="both"/>
      </w:pPr>
      <w:r w:rsidRPr="00DC1F28">
        <w:t xml:space="preserve">Komentář ke stanovení ceny do rozpočtu projektu (pokud je relevantní). </w:t>
      </w:r>
    </w:p>
    <w:p w14:paraId="533E46D1" w14:textId="77777777" w:rsidR="00741C42" w:rsidRPr="00DC1F28" w:rsidRDefault="00741C42" w:rsidP="00741C42">
      <w:pPr>
        <w:pStyle w:val="Odstavecseseznamem"/>
        <w:ind w:left="0"/>
        <w:jc w:val="both"/>
      </w:pPr>
    </w:p>
    <w:p w14:paraId="172F9965" w14:textId="30009ED3" w:rsidR="00741C42" w:rsidRDefault="00741C42" w:rsidP="00526AA7">
      <w:pPr>
        <w:pStyle w:val="Odstavecseseznamem"/>
        <w:spacing w:after="0"/>
        <w:ind w:left="709"/>
        <w:contextualSpacing w:val="0"/>
        <w:jc w:val="both"/>
      </w:pPr>
      <w:r w:rsidRPr="00DC1F28">
        <w:fldChar w:fldCharType="end"/>
      </w:r>
    </w:p>
    <w:p w14:paraId="22D9DC2C" w14:textId="77777777" w:rsidR="00B61F42" w:rsidRPr="00DC1F28" w:rsidRDefault="00B61F42" w:rsidP="00526AA7">
      <w:pPr>
        <w:pStyle w:val="Odstavecseseznamem"/>
        <w:spacing w:after="0"/>
        <w:ind w:left="709"/>
        <w:contextualSpacing w:val="0"/>
        <w:jc w:val="both"/>
      </w:pPr>
    </w:p>
    <w:p w14:paraId="181C6686" w14:textId="77777777" w:rsidR="00741C42" w:rsidRPr="00DC1F28" w:rsidRDefault="00741C42" w:rsidP="00741C42">
      <w:pPr>
        <w:pStyle w:val="Odstavecseseznamem"/>
        <w:numPr>
          <w:ilvl w:val="0"/>
          <w:numId w:val="10"/>
        </w:numPr>
        <w:ind w:left="426" w:hanging="426"/>
        <w:jc w:val="both"/>
        <w:rPr>
          <w:b/>
        </w:rPr>
      </w:pPr>
      <w:r w:rsidRPr="00DC1F28">
        <w:rPr>
          <w:b/>
        </w:rPr>
        <w:t>Způsob stanovení cen do rozpočtu na základě výsledku stanovení předpokládané hodnoty zakázky</w:t>
      </w:r>
    </w:p>
    <w:p w14:paraId="1495EA50" w14:textId="2A141D1A" w:rsidR="00741C42" w:rsidRPr="00DC1F28" w:rsidRDefault="00741C42" w:rsidP="00741C42">
      <w:pPr>
        <w:pStyle w:val="Odstavecseseznamem"/>
        <w:numPr>
          <w:ilvl w:val="0"/>
          <w:numId w:val="7"/>
        </w:numPr>
        <w:jc w:val="both"/>
      </w:pPr>
      <w:r w:rsidRPr="00DC1F28">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B61F42">
        <w:t>, v platném znění,</w:t>
      </w:r>
      <w:r w:rsidRPr="00DC1F28">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B61F42">
        <w:t> </w:t>
      </w:r>
      <w:r w:rsidRPr="00DC1F28">
        <w:t>obdobnými zakázkami, uvede se název a identifikace zadavatelů těchto zakázek. Pokud se jedná o</w:t>
      </w:r>
      <w:r w:rsidR="00B61F42">
        <w:t> </w:t>
      </w:r>
      <w:r w:rsidRPr="00DC1F28">
        <w:t>průzkum trhu, uvede se identifikace dodavatelů a jejich odhad předpokládané ceny plnění.</w:t>
      </w:r>
    </w:p>
    <w:p w14:paraId="564ACB6A" w14:textId="77777777" w:rsidR="00741C42" w:rsidRPr="00DC1F28" w:rsidRDefault="00741C42" w:rsidP="00741C42">
      <w:pPr>
        <w:pStyle w:val="Odstavecseseznamem"/>
        <w:numPr>
          <w:ilvl w:val="0"/>
          <w:numId w:val="7"/>
        </w:numPr>
        <w:jc w:val="both"/>
      </w:pPr>
      <w:r w:rsidRPr="00DC1F28">
        <w:t>Tím nejsou dotčeny povinnosti předkládat dokumentaci k veřejným zakázkám dle kapitoly 5 Obecných pravidel.</w:t>
      </w:r>
    </w:p>
    <w:p w14:paraId="0E6A7EDF" w14:textId="77777777" w:rsidR="00741C42" w:rsidRPr="00DC1F28" w:rsidRDefault="00741C42" w:rsidP="00741C42">
      <w:pPr>
        <w:pStyle w:val="Odstavecseseznamem"/>
        <w:jc w:val="both"/>
      </w:pPr>
    </w:p>
    <w:p w14:paraId="2691F0ED" w14:textId="77777777" w:rsidR="00741C42" w:rsidRPr="00DC1F28" w:rsidRDefault="00741C42" w:rsidP="00741C42">
      <w:pPr>
        <w:pStyle w:val="Odstavecseseznamem"/>
        <w:jc w:val="both"/>
      </w:pPr>
      <w:r w:rsidRPr="00DC1F28">
        <w:t>Stanovení cen do rozpočtu na základě výsledku stanovení předpokládané hodnoty zakázky</w:t>
      </w:r>
    </w:p>
    <w:p w14:paraId="47D48B9D" w14:textId="77777777" w:rsidR="00741C42" w:rsidRPr="00DC1F28" w:rsidRDefault="00741C42" w:rsidP="00741C42">
      <w:pPr>
        <w:pStyle w:val="Odstavecseseznamem"/>
        <w:ind w:left="0"/>
        <w:jc w:val="both"/>
      </w:pPr>
      <w:r w:rsidRPr="00DC1F28">
        <w:object w:dxaOrig="15384" w:dyaOrig="1647" w14:anchorId="3A1EDE8D">
          <v:shape id="_x0000_i1027" type="#_x0000_t75" style="width:478.2pt;height:49.6pt" o:ole="">
            <v:imagedata r:id="rId17" o:title=""/>
          </v:shape>
          <o:OLEObject Type="Embed" ProgID="Excel.Sheet.12" ShapeID="_x0000_i1027" DrawAspect="Content" ObjectID="_1613194210" r:id="rId18"/>
        </w:object>
      </w:r>
    </w:p>
    <w:p w14:paraId="3FFCE5DE" w14:textId="77777777" w:rsidR="00741C42" w:rsidRPr="00DC1F28" w:rsidRDefault="00741C42" w:rsidP="00741C42">
      <w:pPr>
        <w:pStyle w:val="Odstavecseseznamem"/>
        <w:ind w:left="0"/>
        <w:jc w:val="both"/>
      </w:pPr>
      <w:r w:rsidRPr="00DC1F28">
        <w:t xml:space="preserve">Komentář ke stanovení ceny do rozpočtu (pokud je relevantní). </w:t>
      </w:r>
    </w:p>
    <w:p w14:paraId="640B5BB3" w14:textId="77777777" w:rsidR="00741C42" w:rsidRPr="00DC1F28" w:rsidRDefault="00741C42" w:rsidP="00741C42">
      <w:pPr>
        <w:pStyle w:val="Odstavecseseznamem"/>
        <w:ind w:left="0"/>
        <w:jc w:val="both"/>
      </w:pPr>
    </w:p>
    <w:p w14:paraId="22C9CB01" w14:textId="77777777" w:rsidR="00741C42" w:rsidRPr="00DC1F28" w:rsidRDefault="00741C42" w:rsidP="00741C42">
      <w:pPr>
        <w:pStyle w:val="Odstavecseseznamem"/>
        <w:numPr>
          <w:ilvl w:val="0"/>
          <w:numId w:val="10"/>
        </w:numPr>
        <w:ind w:left="426" w:hanging="426"/>
        <w:jc w:val="both"/>
        <w:rPr>
          <w:b/>
        </w:rPr>
      </w:pPr>
      <w:r w:rsidRPr="00DC1F28">
        <w:rPr>
          <w:b/>
        </w:rPr>
        <w:t>Způsob stanovení cen do rozpočtu na základě ukončené zakázky</w:t>
      </w:r>
    </w:p>
    <w:p w14:paraId="327DAB33" w14:textId="77777777" w:rsidR="00741C42" w:rsidRPr="00DC1F28" w:rsidRDefault="00741C42" w:rsidP="00741C42">
      <w:pPr>
        <w:pStyle w:val="Odstavecseseznamem"/>
        <w:numPr>
          <w:ilvl w:val="0"/>
          <w:numId w:val="7"/>
        </w:numPr>
        <w:jc w:val="both"/>
      </w:pPr>
      <w:r w:rsidRPr="00DC1F28">
        <w:t>Žadatel vyplní tabulku stanovení cen do rozpočtu na základě ukončené zakázky a doloží uzavřenou smlouvu v souladu se Specifickými pravidly pro žadatele a příjemce. Smlouvu nahraje na záložku Veřejné zakázky k odpovídající zakázce.</w:t>
      </w:r>
    </w:p>
    <w:p w14:paraId="1A1D8218" w14:textId="77777777" w:rsidR="00741C42" w:rsidRPr="00DC1F28" w:rsidRDefault="00741C42" w:rsidP="00741C42">
      <w:pPr>
        <w:pStyle w:val="Odstavecseseznamem"/>
        <w:numPr>
          <w:ilvl w:val="0"/>
          <w:numId w:val="7"/>
        </w:numPr>
        <w:jc w:val="both"/>
      </w:pPr>
      <w:r w:rsidRPr="00DC1F28">
        <w:t xml:space="preserve">Tím nejsou dotčeny povinnosti předkládat dokumentaci k zakázkám podle kapitoly 5 Obecných pravidel. </w:t>
      </w:r>
    </w:p>
    <w:p w14:paraId="79149FE4" w14:textId="77777777" w:rsidR="00741C42" w:rsidRPr="00DC1F28" w:rsidRDefault="00741C42" w:rsidP="00741C42">
      <w:pPr>
        <w:pStyle w:val="Odstavecseseznamem"/>
        <w:numPr>
          <w:ilvl w:val="0"/>
          <w:numId w:val="7"/>
        </w:numPr>
        <w:jc w:val="both"/>
      </w:pPr>
      <w:r w:rsidRPr="00DC1F28">
        <w:t>Pokud žadatel vybral dodavatele na základě ekonomické výhodnosti nabídky, popíše způsob hodnocení nabídek a uvede kritéria výběru dodavatele.</w:t>
      </w:r>
    </w:p>
    <w:p w14:paraId="2746F17B" w14:textId="77777777" w:rsidR="00741C42" w:rsidRPr="00DC1F28" w:rsidRDefault="00741C42" w:rsidP="00741C42">
      <w:pPr>
        <w:pStyle w:val="Odstavecseseznamem"/>
        <w:numPr>
          <w:ilvl w:val="0"/>
          <w:numId w:val="7"/>
        </w:numPr>
        <w:jc w:val="both"/>
      </w:pPr>
      <w:r w:rsidRPr="00DC1F28">
        <w:t>Pokud byla do ukončené zakázky podána jedna nabídka, žadatel uvede stanovení předpokládané hodnoty zakázky podle bodu 2.</w:t>
      </w:r>
    </w:p>
    <w:p w14:paraId="67AAB4B4" w14:textId="77777777" w:rsidR="00741C42" w:rsidRPr="00DC1F28" w:rsidRDefault="00741C42" w:rsidP="00741C42">
      <w:r w:rsidRPr="00DC1F28">
        <w:t>Stanovení cen do rozpočtu na základě ukončené zakázky</w:t>
      </w:r>
      <w:r w:rsidRPr="00DC1F28">
        <w:object w:dxaOrig="13863" w:dyaOrig="2085" w14:anchorId="4D4C98F8">
          <v:shape id="_x0000_i1028" type="#_x0000_t75" style="width:459.15pt;height:68.6pt" o:ole="">
            <v:imagedata r:id="rId19" o:title=""/>
          </v:shape>
          <o:OLEObject Type="Embed" ProgID="Excel.Sheet.12" ShapeID="_x0000_i1028" DrawAspect="Content" ObjectID="_1613194211" r:id="rId20"/>
        </w:object>
      </w:r>
    </w:p>
    <w:p w14:paraId="1AE34000" w14:textId="77777777" w:rsidR="00741C42" w:rsidRPr="00DC1F28" w:rsidRDefault="00741C42" w:rsidP="00741C42">
      <w:pPr>
        <w:ind w:left="360"/>
        <w:jc w:val="both"/>
      </w:pPr>
      <w:r w:rsidRPr="00DC1F28">
        <w:t>Komentář ke stanovení ceny do rozpočtu (pokud je relevantní).</w:t>
      </w:r>
    </w:p>
    <w:p w14:paraId="1B1AF4FA" w14:textId="77777777" w:rsidR="00AD7032" w:rsidRPr="00DC1F28" w:rsidRDefault="00AD7032" w:rsidP="00741C42">
      <w:pPr>
        <w:ind w:left="360"/>
        <w:jc w:val="both"/>
      </w:pPr>
    </w:p>
    <w:bookmarkEnd w:id="29"/>
    <w:p w14:paraId="7434DE67" w14:textId="77777777" w:rsidR="00AD7032" w:rsidRPr="00DC1F28" w:rsidRDefault="00AD7032" w:rsidP="00741C42">
      <w:pPr>
        <w:ind w:left="360"/>
        <w:jc w:val="both"/>
      </w:pPr>
    </w:p>
    <w:sectPr w:rsidR="00AD7032" w:rsidRPr="00DC1F28" w:rsidSect="00741C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D7141" w14:textId="77777777" w:rsidR="00676926" w:rsidRDefault="00676926" w:rsidP="00634381">
      <w:pPr>
        <w:spacing w:after="0" w:line="240" w:lineRule="auto"/>
      </w:pPr>
      <w:r>
        <w:separator/>
      </w:r>
    </w:p>
  </w:endnote>
  <w:endnote w:type="continuationSeparator" w:id="0">
    <w:p w14:paraId="3F988041" w14:textId="77777777" w:rsidR="00676926" w:rsidRDefault="0067692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350B8" w:rsidRPr="00E47FC1" w14:paraId="34BED5CC" w14:textId="77777777" w:rsidTr="00F47414">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F634BD7" w14:textId="77777777" w:rsidR="00D350B8" w:rsidRPr="00E47FC1" w:rsidRDefault="00D350B8" w:rsidP="00F4741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5F614062" w14:textId="77777777" w:rsidR="00D350B8" w:rsidRPr="00E47FC1" w:rsidRDefault="00D350B8" w:rsidP="00F4741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0EFE22B" w14:textId="77777777" w:rsidR="00D350B8" w:rsidRPr="00E47FC1" w:rsidRDefault="00D350B8" w:rsidP="00F4741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DC45B0B" w14:textId="77777777" w:rsidR="00D350B8" w:rsidRPr="00E47FC1" w:rsidRDefault="00D350B8" w:rsidP="00F4741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70E5A383" w14:textId="50D8A29A" w:rsidR="00D350B8" w:rsidRPr="00E47FC1" w:rsidRDefault="00D350B8" w:rsidP="00F4741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94FD5">
            <w:rPr>
              <w:rStyle w:val="slostrnky"/>
              <w:rFonts w:ascii="Arial" w:hAnsi="Arial" w:cs="Arial"/>
              <w:noProof/>
              <w:sz w:val="20"/>
            </w:rPr>
            <w:t>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94FD5">
            <w:rPr>
              <w:rStyle w:val="slostrnky"/>
              <w:rFonts w:ascii="Arial" w:hAnsi="Arial" w:cs="Arial"/>
              <w:noProof/>
              <w:sz w:val="20"/>
            </w:rPr>
            <w:t>13</w:t>
          </w:r>
          <w:r w:rsidRPr="00E47FC1">
            <w:rPr>
              <w:rStyle w:val="slostrnky"/>
              <w:rFonts w:ascii="Arial" w:hAnsi="Arial" w:cs="Arial"/>
              <w:sz w:val="20"/>
            </w:rPr>
            <w:fldChar w:fldCharType="end"/>
          </w:r>
        </w:p>
      </w:tc>
    </w:tr>
  </w:tbl>
  <w:p w14:paraId="181CBAAB" w14:textId="77777777" w:rsidR="00D350B8" w:rsidRDefault="00D350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0F286C" w:rsidRPr="00E47FC1" w14:paraId="7509AB26"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17017A62" w14:textId="77777777" w:rsidR="000F286C" w:rsidRPr="00E47FC1" w:rsidRDefault="000F286C"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EC0CC75" w14:textId="77777777" w:rsidR="000F286C" w:rsidRPr="00E47FC1" w:rsidRDefault="000F286C"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5706997" w14:textId="77777777" w:rsidR="000F286C" w:rsidRPr="00E47FC1" w:rsidRDefault="000F286C"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48F8B77" w14:textId="77777777" w:rsidR="000F286C" w:rsidRPr="00E47FC1" w:rsidRDefault="000F286C"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01E62442" w14:textId="4D22631F" w:rsidR="000F286C" w:rsidRPr="00E47FC1" w:rsidRDefault="000F286C"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94FD5">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94FD5">
            <w:rPr>
              <w:rStyle w:val="slostrnky"/>
              <w:rFonts w:ascii="Arial" w:hAnsi="Arial" w:cs="Arial"/>
              <w:noProof/>
              <w:sz w:val="20"/>
            </w:rPr>
            <w:t>13</w:t>
          </w:r>
          <w:r w:rsidRPr="00E47FC1">
            <w:rPr>
              <w:rStyle w:val="slostrnky"/>
              <w:rFonts w:ascii="Arial" w:hAnsi="Arial" w:cs="Arial"/>
              <w:sz w:val="20"/>
            </w:rPr>
            <w:fldChar w:fldCharType="end"/>
          </w:r>
        </w:p>
      </w:tc>
    </w:tr>
  </w:tbl>
  <w:p w14:paraId="0EF7D356" w14:textId="77777777" w:rsidR="000F286C" w:rsidRDefault="000F286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660E8" w14:textId="77777777" w:rsidR="00676926" w:rsidRDefault="00676926" w:rsidP="00634381">
      <w:pPr>
        <w:spacing w:after="0" w:line="240" w:lineRule="auto"/>
      </w:pPr>
      <w:r>
        <w:separator/>
      </w:r>
    </w:p>
  </w:footnote>
  <w:footnote w:type="continuationSeparator" w:id="0">
    <w:p w14:paraId="7BBAB246" w14:textId="77777777" w:rsidR="00676926" w:rsidRDefault="00676926" w:rsidP="00634381">
      <w:pPr>
        <w:spacing w:after="0" w:line="240" w:lineRule="auto"/>
      </w:pPr>
      <w:r>
        <w:continuationSeparator/>
      </w:r>
    </w:p>
  </w:footnote>
  <w:footnote w:id="1">
    <w:p w14:paraId="400D9B8E" w14:textId="3A2F8BA0" w:rsidR="00D350B8" w:rsidRDefault="00D350B8">
      <w:pPr>
        <w:pStyle w:val="Textpoznpodarou"/>
      </w:pPr>
      <w:r>
        <w:rPr>
          <w:rStyle w:val="Znakapoznpodarou"/>
        </w:rPr>
        <w:footnoteRef/>
      </w:r>
      <w:r>
        <w:t xml:space="preserve"> </w:t>
      </w:r>
      <w:r w:rsidRPr="00094028">
        <w:rPr>
          <w:sz w:val="18"/>
        </w:rPr>
        <w:t xml:space="preserve">Jde o rozpočet projektu z pohledu </w:t>
      </w:r>
      <w:r w:rsidRPr="00094028">
        <w:rPr>
          <w:b/>
          <w:sz w:val="18"/>
        </w:rPr>
        <w:t>kategorií způsobilých resp. nezpůsobilých výdajů</w:t>
      </w:r>
      <w:r w:rsidRPr="00094028">
        <w:rPr>
          <w:sz w:val="18"/>
        </w:rPr>
        <w:t>, který je důležitý zejména pro stanovení poměru hlavních (85</w:t>
      </w:r>
      <w:r>
        <w:rPr>
          <w:sz w:val="18"/>
        </w:rPr>
        <w:t xml:space="preserve"> </w:t>
      </w:r>
      <w:r w:rsidRPr="00094028">
        <w:rPr>
          <w:sz w:val="18"/>
        </w:rPr>
        <w:t>%) a vedlejších (15</w:t>
      </w:r>
      <w:r>
        <w:rPr>
          <w:sz w:val="18"/>
        </w:rPr>
        <w:t xml:space="preserve"> </w:t>
      </w:r>
      <w:r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00A349E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0EA33" w14:textId="77777777" w:rsidR="00D350B8" w:rsidRDefault="00D350B8" w:rsidP="00F47414">
    <w:pPr>
      <w:pStyle w:val="Zhlav"/>
      <w:jc w:val="center"/>
    </w:pPr>
    <w:r>
      <w:rPr>
        <w:noProof/>
        <w:lang w:eastAsia="cs-CZ"/>
      </w:rPr>
      <w:drawing>
        <wp:inline distT="0" distB="0" distL="0" distR="0" wp14:anchorId="14F0F159" wp14:editId="7A67A2D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5C58D53" w14:textId="77777777" w:rsidR="00D350B8" w:rsidRDefault="00D350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5DB8B" w14:textId="77777777" w:rsidR="000F286C" w:rsidRDefault="000F286C" w:rsidP="00977985">
    <w:pPr>
      <w:pStyle w:val="Zhlav"/>
      <w:jc w:val="center"/>
    </w:pPr>
    <w:r>
      <w:rPr>
        <w:noProof/>
        <w:lang w:eastAsia="cs-CZ"/>
      </w:rPr>
      <w:drawing>
        <wp:anchor distT="0" distB="0" distL="114300" distR="114300" simplePos="0" relativeHeight="251658240" behindDoc="0" locked="1" layoutInCell="1" allowOverlap="1" wp14:anchorId="2BE8FD40" wp14:editId="24485239">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E43CAA" w14:textId="77777777" w:rsidR="000F286C" w:rsidRDefault="000F28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4"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9"/>
  </w:num>
  <w:num w:numId="4">
    <w:abstractNumId w:val="3"/>
  </w:num>
  <w:num w:numId="5">
    <w:abstractNumId w:val="8"/>
  </w:num>
  <w:num w:numId="6">
    <w:abstractNumId w:val="12"/>
  </w:num>
  <w:num w:numId="7">
    <w:abstractNumId w:val="1"/>
  </w:num>
  <w:num w:numId="8">
    <w:abstractNumId w:val="10"/>
  </w:num>
  <w:num w:numId="9">
    <w:abstractNumId w:val="0"/>
  </w:num>
  <w:num w:numId="10">
    <w:abstractNumId w:val="6"/>
  </w:num>
  <w:num w:numId="11">
    <w:abstractNumId w:val="5"/>
  </w:num>
  <w:num w:numId="12">
    <w:abstractNumId w:val="13"/>
  </w:num>
  <w:num w:numId="13">
    <w:abstractNumId w:val="4"/>
  </w:num>
  <w:num w:numId="14">
    <w:abstractNumId w:val="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OP MAS Vladař">
    <w15:presenceInfo w15:providerId="None" w15:userId="IROP MAS Vladař"/>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4B92"/>
    <w:rsid w:val="00035A93"/>
    <w:rsid w:val="00036A3E"/>
    <w:rsid w:val="000370E7"/>
    <w:rsid w:val="00040613"/>
    <w:rsid w:val="00043BAD"/>
    <w:rsid w:val="00043FB7"/>
    <w:rsid w:val="00044AC3"/>
    <w:rsid w:val="0005663F"/>
    <w:rsid w:val="00057399"/>
    <w:rsid w:val="00057C7F"/>
    <w:rsid w:val="00064B38"/>
    <w:rsid w:val="00070FE9"/>
    <w:rsid w:val="00073A58"/>
    <w:rsid w:val="000749C7"/>
    <w:rsid w:val="00077E83"/>
    <w:rsid w:val="000855EE"/>
    <w:rsid w:val="00094986"/>
    <w:rsid w:val="00096838"/>
    <w:rsid w:val="000A79F2"/>
    <w:rsid w:val="000B350F"/>
    <w:rsid w:val="000B5AC9"/>
    <w:rsid w:val="000B5C1F"/>
    <w:rsid w:val="000B5F15"/>
    <w:rsid w:val="000C2922"/>
    <w:rsid w:val="000D04A1"/>
    <w:rsid w:val="000D1F06"/>
    <w:rsid w:val="000D4142"/>
    <w:rsid w:val="000D7CA1"/>
    <w:rsid w:val="000E2E07"/>
    <w:rsid w:val="000E4312"/>
    <w:rsid w:val="000E43B1"/>
    <w:rsid w:val="000E4DD3"/>
    <w:rsid w:val="000E61EE"/>
    <w:rsid w:val="000E73E5"/>
    <w:rsid w:val="000F19BD"/>
    <w:rsid w:val="000F286C"/>
    <w:rsid w:val="000F52C4"/>
    <w:rsid w:val="000F5549"/>
    <w:rsid w:val="000F5D39"/>
    <w:rsid w:val="000F6876"/>
    <w:rsid w:val="00106FBD"/>
    <w:rsid w:val="00111BD8"/>
    <w:rsid w:val="0011328A"/>
    <w:rsid w:val="00113D9E"/>
    <w:rsid w:val="00120954"/>
    <w:rsid w:val="00122F9F"/>
    <w:rsid w:val="001256E1"/>
    <w:rsid w:val="00127189"/>
    <w:rsid w:val="00130690"/>
    <w:rsid w:val="00141C5B"/>
    <w:rsid w:val="001436D9"/>
    <w:rsid w:val="00143E11"/>
    <w:rsid w:val="0015594C"/>
    <w:rsid w:val="00155A3F"/>
    <w:rsid w:val="00161BD5"/>
    <w:rsid w:val="001639FA"/>
    <w:rsid w:val="0017254D"/>
    <w:rsid w:val="00174A92"/>
    <w:rsid w:val="00174CA1"/>
    <w:rsid w:val="00180D5F"/>
    <w:rsid w:val="00181627"/>
    <w:rsid w:val="00191D61"/>
    <w:rsid w:val="00194365"/>
    <w:rsid w:val="00195589"/>
    <w:rsid w:val="001A51A1"/>
    <w:rsid w:val="001B2AEA"/>
    <w:rsid w:val="001B37E4"/>
    <w:rsid w:val="001B61B3"/>
    <w:rsid w:val="001B6DDF"/>
    <w:rsid w:val="001B7982"/>
    <w:rsid w:val="001B7EB8"/>
    <w:rsid w:val="001C1201"/>
    <w:rsid w:val="001C2DF0"/>
    <w:rsid w:val="001D1C2B"/>
    <w:rsid w:val="001D1FA5"/>
    <w:rsid w:val="001D2A83"/>
    <w:rsid w:val="001D387F"/>
    <w:rsid w:val="001E0B5A"/>
    <w:rsid w:val="001E18AA"/>
    <w:rsid w:val="001F43CB"/>
    <w:rsid w:val="002011C3"/>
    <w:rsid w:val="00201BFA"/>
    <w:rsid w:val="00204D9A"/>
    <w:rsid w:val="0020609C"/>
    <w:rsid w:val="00211E0D"/>
    <w:rsid w:val="00213558"/>
    <w:rsid w:val="0021750B"/>
    <w:rsid w:val="0022411D"/>
    <w:rsid w:val="002265AB"/>
    <w:rsid w:val="00230128"/>
    <w:rsid w:val="00231F50"/>
    <w:rsid w:val="002342D6"/>
    <w:rsid w:val="00245A55"/>
    <w:rsid w:val="002467D2"/>
    <w:rsid w:val="00253FBB"/>
    <w:rsid w:val="00254062"/>
    <w:rsid w:val="002552E9"/>
    <w:rsid w:val="0025689C"/>
    <w:rsid w:val="00263557"/>
    <w:rsid w:val="002651C0"/>
    <w:rsid w:val="00267914"/>
    <w:rsid w:val="00270DF0"/>
    <w:rsid w:val="00272EE6"/>
    <w:rsid w:val="00273180"/>
    <w:rsid w:val="002748BB"/>
    <w:rsid w:val="0027681B"/>
    <w:rsid w:val="002774D5"/>
    <w:rsid w:val="00281723"/>
    <w:rsid w:val="0028318F"/>
    <w:rsid w:val="00284C0B"/>
    <w:rsid w:val="00286C01"/>
    <w:rsid w:val="002928DB"/>
    <w:rsid w:val="002A09F8"/>
    <w:rsid w:val="002A4DEE"/>
    <w:rsid w:val="002B1288"/>
    <w:rsid w:val="002B2264"/>
    <w:rsid w:val="002B36F6"/>
    <w:rsid w:val="002B37F9"/>
    <w:rsid w:val="002B6820"/>
    <w:rsid w:val="002C0ECC"/>
    <w:rsid w:val="002C177C"/>
    <w:rsid w:val="002C4D16"/>
    <w:rsid w:val="002C691C"/>
    <w:rsid w:val="002D5D22"/>
    <w:rsid w:val="002E2706"/>
    <w:rsid w:val="002E30F1"/>
    <w:rsid w:val="002E4323"/>
    <w:rsid w:val="002E5665"/>
    <w:rsid w:val="002E7DD4"/>
    <w:rsid w:val="002F2617"/>
    <w:rsid w:val="002F36D9"/>
    <w:rsid w:val="002F58B9"/>
    <w:rsid w:val="002F7CFF"/>
    <w:rsid w:val="003015B1"/>
    <w:rsid w:val="00302075"/>
    <w:rsid w:val="003034E8"/>
    <w:rsid w:val="003101E6"/>
    <w:rsid w:val="00314F24"/>
    <w:rsid w:val="0031533A"/>
    <w:rsid w:val="00315865"/>
    <w:rsid w:val="00316F61"/>
    <w:rsid w:val="00317090"/>
    <w:rsid w:val="00320082"/>
    <w:rsid w:val="0032161B"/>
    <w:rsid w:val="003315D5"/>
    <w:rsid w:val="00336787"/>
    <w:rsid w:val="0033687D"/>
    <w:rsid w:val="0033728D"/>
    <w:rsid w:val="003406BA"/>
    <w:rsid w:val="003446DB"/>
    <w:rsid w:val="00344FC7"/>
    <w:rsid w:val="00345415"/>
    <w:rsid w:val="00347991"/>
    <w:rsid w:val="003554D6"/>
    <w:rsid w:val="00355DB8"/>
    <w:rsid w:val="0035617F"/>
    <w:rsid w:val="003604FE"/>
    <w:rsid w:val="00362C59"/>
    <w:rsid w:val="003630DC"/>
    <w:rsid w:val="00364C12"/>
    <w:rsid w:val="0037076A"/>
    <w:rsid w:val="003778CD"/>
    <w:rsid w:val="003A16AB"/>
    <w:rsid w:val="003A442E"/>
    <w:rsid w:val="003A573E"/>
    <w:rsid w:val="003B1000"/>
    <w:rsid w:val="003B31E8"/>
    <w:rsid w:val="003B55AE"/>
    <w:rsid w:val="003C0BE8"/>
    <w:rsid w:val="003C3218"/>
    <w:rsid w:val="003C478B"/>
    <w:rsid w:val="003C6B60"/>
    <w:rsid w:val="003D7CDD"/>
    <w:rsid w:val="003E024A"/>
    <w:rsid w:val="003E5734"/>
    <w:rsid w:val="003F66B8"/>
    <w:rsid w:val="00401AFB"/>
    <w:rsid w:val="00401D28"/>
    <w:rsid w:val="0040252B"/>
    <w:rsid w:val="00404165"/>
    <w:rsid w:val="00410AD8"/>
    <w:rsid w:val="00411C32"/>
    <w:rsid w:val="004171D5"/>
    <w:rsid w:val="00417C77"/>
    <w:rsid w:val="00423B67"/>
    <w:rsid w:val="00425144"/>
    <w:rsid w:val="00427346"/>
    <w:rsid w:val="00427A6C"/>
    <w:rsid w:val="00431FAC"/>
    <w:rsid w:val="00453540"/>
    <w:rsid w:val="0045388B"/>
    <w:rsid w:val="004608EA"/>
    <w:rsid w:val="0046137B"/>
    <w:rsid w:val="00463888"/>
    <w:rsid w:val="00463C40"/>
    <w:rsid w:val="00467F2F"/>
    <w:rsid w:val="00470C8C"/>
    <w:rsid w:val="004730D4"/>
    <w:rsid w:val="004751AC"/>
    <w:rsid w:val="004765E0"/>
    <w:rsid w:val="004770A6"/>
    <w:rsid w:val="00477203"/>
    <w:rsid w:val="00480A76"/>
    <w:rsid w:val="00481620"/>
    <w:rsid w:val="00481BF2"/>
    <w:rsid w:val="00482EA1"/>
    <w:rsid w:val="004849AE"/>
    <w:rsid w:val="00485C1D"/>
    <w:rsid w:val="0049130C"/>
    <w:rsid w:val="00492610"/>
    <w:rsid w:val="004A0682"/>
    <w:rsid w:val="004A323F"/>
    <w:rsid w:val="004A4BD7"/>
    <w:rsid w:val="004A50EC"/>
    <w:rsid w:val="004A55CA"/>
    <w:rsid w:val="004B223A"/>
    <w:rsid w:val="004C0B76"/>
    <w:rsid w:val="004C1280"/>
    <w:rsid w:val="004D5710"/>
    <w:rsid w:val="004D6B92"/>
    <w:rsid w:val="004E16F6"/>
    <w:rsid w:val="004E26F7"/>
    <w:rsid w:val="004F1A69"/>
    <w:rsid w:val="004F3D4D"/>
    <w:rsid w:val="00502883"/>
    <w:rsid w:val="00503B21"/>
    <w:rsid w:val="0050682D"/>
    <w:rsid w:val="00511C64"/>
    <w:rsid w:val="00515293"/>
    <w:rsid w:val="005157A2"/>
    <w:rsid w:val="00520431"/>
    <w:rsid w:val="005211DB"/>
    <w:rsid w:val="00526AA7"/>
    <w:rsid w:val="00526EDC"/>
    <w:rsid w:val="005328E8"/>
    <w:rsid w:val="00533561"/>
    <w:rsid w:val="00535D0A"/>
    <w:rsid w:val="00536654"/>
    <w:rsid w:val="00540FF9"/>
    <w:rsid w:val="00544113"/>
    <w:rsid w:val="005455F3"/>
    <w:rsid w:val="00546489"/>
    <w:rsid w:val="0055240D"/>
    <w:rsid w:val="00552D87"/>
    <w:rsid w:val="00556D54"/>
    <w:rsid w:val="0056072C"/>
    <w:rsid w:val="005628F0"/>
    <w:rsid w:val="005667C7"/>
    <w:rsid w:val="0057533B"/>
    <w:rsid w:val="005754CC"/>
    <w:rsid w:val="005767F3"/>
    <w:rsid w:val="00576EF1"/>
    <w:rsid w:val="00580550"/>
    <w:rsid w:val="005826EC"/>
    <w:rsid w:val="00583336"/>
    <w:rsid w:val="00584A31"/>
    <w:rsid w:val="00585341"/>
    <w:rsid w:val="00590ACB"/>
    <w:rsid w:val="0059421C"/>
    <w:rsid w:val="00596086"/>
    <w:rsid w:val="005A135E"/>
    <w:rsid w:val="005A160B"/>
    <w:rsid w:val="005A5370"/>
    <w:rsid w:val="005B4D0F"/>
    <w:rsid w:val="005B64B6"/>
    <w:rsid w:val="005C107D"/>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462F"/>
    <w:rsid w:val="0061711D"/>
    <w:rsid w:val="006221F8"/>
    <w:rsid w:val="00623E11"/>
    <w:rsid w:val="0062443C"/>
    <w:rsid w:val="00627D0D"/>
    <w:rsid w:val="00632B48"/>
    <w:rsid w:val="00634381"/>
    <w:rsid w:val="006415BC"/>
    <w:rsid w:val="00645457"/>
    <w:rsid w:val="00647234"/>
    <w:rsid w:val="00652B0E"/>
    <w:rsid w:val="00654A8C"/>
    <w:rsid w:val="00654C16"/>
    <w:rsid w:val="00657BFA"/>
    <w:rsid w:val="006641F6"/>
    <w:rsid w:val="006679F9"/>
    <w:rsid w:val="006735F3"/>
    <w:rsid w:val="00676926"/>
    <w:rsid w:val="0067736D"/>
    <w:rsid w:val="006803CD"/>
    <w:rsid w:val="00680A24"/>
    <w:rsid w:val="00680C76"/>
    <w:rsid w:val="00682152"/>
    <w:rsid w:val="006849EA"/>
    <w:rsid w:val="00687191"/>
    <w:rsid w:val="006872AA"/>
    <w:rsid w:val="00690223"/>
    <w:rsid w:val="00695F52"/>
    <w:rsid w:val="0069719B"/>
    <w:rsid w:val="006B3868"/>
    <w:rsid w:val="006B42A5"/>
    <w:rsid w:val="006B5893"/>
    <w:rsid w:val="006B691D"/>
    <w:rsid w:val="006B7AED"/>
    <w:rsid w:val="006C121F"/>
    <w:rsid w:val="006C4405"/>
    <w:rsid w:val="006C79AF"/>
    <w:rsid w:val="006D0948"/>
    <w:rsid w:val="006D38A1"/>
    <w:rsid w:val="006D3D09"/>
    <w:rsid w:val="006D5BB9"/>
    <w:rsid w:val="006E2900"/>
    <w:rsid w:val="006E3702"/>
    <w:rsid w:val="006E44BD"/>
    <w:rsid w:val="006E5C82"/>
    <w:rsid w:val="006E6EE3"/>
    <w:rsid w:val="006E72F1"/>
    <w:rsid w:val="006F4426"/>
    <w:rsid w:val="006F4A17"/>
    <w:rsid w:val="006F7D78"/>
    <w:rsid w:val="00703882"/>
    <w:rsid w:val="007065A8"/>
    <w:rsid w:val="007077EC"/>
    <w:rsid w:val="00712F30"/>
    <w:rsid w:val="00722201"/>
    <w:rsid w:val="00725905"/>
    <w:rsid w:val="00740387"/>
    <w:rsid w:val="00741C42"/>
    <w:rsid w:val="00745FA5"/>
    <w:rsid w:val="0075021B"/>
    <w:rsid w:val="00752664"/>
    <w:rsid w:val="00753886"/>
    <w:rsid w:val="00756FC2"/>
    <w:rsid w:val="0075715C"/>
    <w:rsid w:val="007631AA"/>
    <w:rsid w:val="0076431E"/>
    <w:rsid w:val="0077250D"/>
    <w:rsid w:val="00772DBD"/>
    <w:rsid w:val="00776902"/>
    <w:rsid w:val="00784D20"/>
    <w:rsid w:val="00793F56"/>
    <w:rsid w:val="007944C4"/>
    <w:rsid w:val="007978C3"/>
    <w:rsid w:val="007A1CD7"/>
    <w:rsid w:val="007B2ED1"/>
    <w:rsid w:val="007B5FF0"/>
    <w:rsid w:val="007C0AB0"/>
    <w:rsid w:val="007C192C"/>
    <w:rsid w:val="007C2491"/>
    <w:rsid w:val="007C287A"/>
    <w:rsid w:val="007C6CDE"/>
    <w:rsid w:val="007D0012"/>
    <w:rsid w:val="007D2576"/>
    <w:rsid w:val="007D319E"/>
    <w:rsid w:val="007D3DE2"/>
    <w:rsid w:val="007E38C8"/>
    <w:rsid w:val="007E53BF"/>
    <w:rsid w:val="007F4D38"/>
    <w:rsid w:val="007F7FEA"/>
    <w:rsid w:val="00800D5E"/>
    <w:rsid w:val="00801AE9"/>
    <w:rsid w:val="00803F21"/>
    <w:rsid w:val="00804D98"/>
    <w:rsid w:val="0081753F"/>
    <w:rsid w:val="00820111"/>
    <w:rsid w:val="00824C5E"/>
    <w:rsid w:val="0083207B"/>
    <w:rsid w:val="00834FB2"/>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93F"/>
    <w:rsid w:val="008954DF"/>
    <w:rsid w:val="00895CD7"/>
    <w:rsid w:val="00897912"/>
    <w:rsid w:val="008A3E67"/>
    <w:rsid w:val="008A5F96"/>
    <w:rsid w:val="008A6029"/>
    <w:rsid w:val="008A6374"/>
    <w:rsid w:val="008A6DCA"/>
    <w:rsid w:val="008B60F4"/>
    <w:rsid w:val="008C02D6"/>
    <w:rsid w:val="008C12ED"/>
    <w:rsid w:val="008C2AC9"/>
    <w:rsid w:val="008C58AE"/>
    <w:rsid w:val="008C5A6B"/>
    <w:rsid w:val="008D3088"/>
    <w:rsid w:val="008D59EE"/>
    <w:rsid w:val="008D5DB2"/>
    <w:rsid w:val="008D6002"/>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61249"/>
    <w:rsid w:val="009612FA"/>
    <w:rsid w:val="00964210"/>
    <w:rsid w:val="0096682A"/>
    <w:rsid w:val="00975D84"/>
    <w:rsid w:val="00977985"/>
    <w:rsid w:val="0098261A"/>
    <w:rsid w:val="00986EF8"/>
    <w:rsid w:val="00986F43"/>
    <w:rsid w:val="0099176A"/>
    <w:rsid w:val="00991CCA"/>
    <w:rsid w:val="009A2481"/>
    <w:rsid w:val="009A33BA"/>
    <w:rsid w:val="009B10B2"/>
    <w:rsid w:val="009B5D29"/>
    <w:rsid w:val="009B6D9C"/>
    <w:rsid w:val="009C1324"/>
    <w:rsid w:val="009C18F4"/>
    <w:rsid w:val="009C2DA4"/>
    <w:rsid w:val="009C7029"/>
    <w:rsid w:val="009D105A"/>
    <w:rsid w:val="009D4942"/>
    <w:rsid w:val="009D7224"/>
    <w:rsid w:val="009E4F57"/>
    <w:rsid w:val="009E5D6E"/>
    <w:rsid w:val="00A02B24"/>
    <w:rsid w:val="00A0613B"/>
    <w:rsid w:val="00A06479"/>
    <w:rsid w:val="00A10C80"/>
    <w:rsid w:val="00A110E6"/>
    <w:rsid w:val="00A11D42"/>
    <w:rsid w:val="00A160EE"/>
    <w:rsid w:val="00A24831"/>
    <w:rsid w:val="00A311A0"/>
    <w:rsid w:val="00A33F6A"/>
    <w:rsid w:val="00A349EC"/>
    <w:rsid w:val="00A36BC0"/>
    <w:rsid w:val="00A4364E"/>
    <w:rsid w:val="00A437B9"/>
    <w:rsid w:val="00A51145"/>
    <w:rsid w:val="00A53524"/>
    <w:rsid w:val="00A548FF"/>
    <w:rsid w:val="00A56C53"/>
    <w:rsid w:val="00A65AE5"/>
    <w:rsid w:val="00A6795F"/>
    <w:rsid w:val="00A67C37"/>
    <w:rsid w:val="00A7072F"/>
    <w:rsid w:val="00A8755D"/>
    <w:rsid w:val="00A927A9"/>
    <w:rsid w:val="00A93601"/>
    <w:rsid w:val="00A9543E"/>
    <w:rsid w:val="00AA5D62"/>
    <w:rsid w:val="00AA6E68"/>
    <w:rsid w:val="00AA7DAE"/>
    <w:rsid w:val="00AB09D3"/>
    <w:rsid w:val="00AB4136"/>
    <w:rsid w:val="00AB577F"/>
    <w:rsid w:val="00AB7BA1"/>
    <w:rsid w:val="00AD0021"/>
    <w:rsid w:val="00AD07A4"/>
    <w:rsid w:val="00AD7032"/>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568E6"/>
    <w:rsid w:val="00B61F42"/>
    <w:rsid w:val="00B6339C"/>
    <w:rsid w:val="00B65DE8"/>
    <w:rsid w:val="00B707EA"/>
    <w:rsid w:val="00B7197B"/>
    <w:rsid w:val="00B77193"/>
    <w:rsid w:val="00B7740D"/>
    <w:rsid w:val="00B8012E"/>
    <w:rsid w:val="00B8276E"/>
    <w:rsid w:val="00B83E2D"/>
    <w:rsid w:val="00B84A31"/>
    <w:rsid w:val="00B92155"/>
    <w:rsid w:val="00B922E3"/>
    <w:rsid w:val="00B94FD5"/>
    <w:rsid w:val="00BA50CD"/>
    <w:rsid w:val="00BA5EDE"/>
    <w:rsid w:val="00BB1E23"/>
    <w:rsid w:val="00BB3F6E"/>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5E17"/>
    <w:rsid w:val="00C20A11"/>
    <w:rsid w:val="00C23F14"/>
    <w:rsid w:val="00C24C75"/>
    <w:rsid w:val="00C32DBE"/>
    <w:rsid w:val="00C346E3"/>
    <w:rsid w:val="00C36870"/>
    <w:rsid w:val="00C44D0A"/>
    <w:rsid w:val="00C47C0A"/>
    <w:rsid w:val="00C533FF"/>
    <w:rsid w:val="00C539B3"/>
    <w:rsid w:val="00C56934"/>
    <w:rsid w:val="00C61088"/>
    <w:rsid w:val="00C658D3"/>
    <w:rsid w:val="00C71701"/>
    <w:rsid w:val="00C7421C"/>
    <w:rsid w:val="00C75F21"/>
    <w:rsid w:val="00C85696"/>
    <w:rsid w:val="00C8615B"/>
    <w:rsid w:val="00C910BA"/>
    <w:rsid w:val="00C911B9"/>
    <w:rsid w:val="00C93445"/>
    <w:rsid w:val="00C973F7"/>
    <w:rsid w:val="00CA05B3"/>
    <w:rsid w:val="00CA29AE"/>
    <w:rsid w:val="00CB4156"/>
    <w:rsid w:val="00CB4CC5"/>
    <w:rsid w:val="00CB71EB"/>
    <w:rsid w:val="00CC0819"/>
    <w:rsid w:val="00CC1ED4"/>
    <w:rsid w:val="00CC21DF"/>
    <w:rsid w:val="00CC22A7"/>
    <w:rsid w:val="00CC3110"/>
    <w:rsid w:val="00CC4089"/>
    <w:rsid w:val="00CC4A29"/>
    <w:rsid w:val="00CC52E4"/>
    <w:rsid w:val="00CC6C32"/>
    <w:rsid w:val="00CD10FF"/>
    <w:rsid w:val="00CD2E90"/>
    <w:rsid w:val="00CD5806"/>
    <w:rsid w:val="00CE5EF4"/>
    <w:rsid w:val="00CF273B"/>
    <w:rsid w:val="00CF3A9D"/>
    <w:rsid w:val="00CF4451"/>
    <w:rsid w:val="00CF47C5"/>
    <w:rsid w:val="00CF5985"/>
    <w:rsid w:val="00CF742E"/>
    <w:rsid w:val="00D0376D"/>
    <w:rsid w:val="00D06796"/>
    <w:rsid w:val="00D07CAE"/>
    <w:rsid w:val="00D227D7"/>
    <w:rsid w:val="00D22F31"/>
    <w:rsid w:val="00D26BB0"/>
    <w:rsid w:val="00D33570"/>
    <w:rsid w:val="00D33D7E"/>
    <w:rsid w:val="00D350B8"/>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B51FF"/>
    <w:rsid w:val="00DC1F28"/>
    <w:rsid w:val="00DD3B50"/>
    <w:rsid w:val="00DD58C2"/>
    <w:rsid w:val="00DD6049"/>
    <w:rsid w:val="00DD70CF"/>
    <w:rsid w:val="00DE061A"/>
    <w:rsid w:val="00DE4474"/>
    <w:rsid w:val="00DE57E5"/>
    <w:rsid w:val="00DF029B"/>
    <w:rsid w:val="00DF6C6C"/>
    <w:rsid w:val="00E00B5F"/>
    <w:rsid w:val="00E0792F"/>
    <w:rsid w:val="00E106B5"/>
    <w:rsid w:val="00E11701"/>
    <w:rsid w:val="00E13C88"/>
    <w:rsid w:val="00E20FDB"/>
    <w:rsid w:val="00E22F5E"/>
    <w:rsid w:val="00E2345E"/>
    <w:rsid w:val="00E245D8"/>
    <w:rsid w:val="00E247DA"/>
    <w:rsid w:val="00E404A5"/>
    <w:rsid w:val="00E51D48"/>
    <w:rsid w:val="00E5224E"/>
    <w:rsid w:val="00E52C8E"/>
    <w:rsid w:val="00E53298"/>
    <w:rsid w:val="00E5342E"/>
    <w:rsid w:val="00E54B29"/>
    <w:rsid w:val="00E565D8"/>
    <w:rsid w:val="00E614E1"/>
    <w:rsid w:val="00E61590"/>
    <w:rsid w:val="00E622B7"/>
    <w:rsid w:val="00E67F0A"/>
    <w:rsid w:val="00E75F83"/>
    <w:rsid w:val="00E778A0"/>
    <w:rsid w:val="00E80736"/>
    <w:rsid w:val="00E86085"/>
    <w:rsid w:val="00E91027"/>
    <w:rsid w:val="00E91466"/>
    <w:rsid w:val="00EA0D67"/>
    <w:rsid w:val="00EB0EA0"/>
    <w:rsid w:val="00EB382C"/>
    <w:rsid w:val="00EB4303"/>
    <w:rsid w:val="00EB50D6"/>
    <w:rsid w:val="00EB6B75"/>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25D08"/>
    <w:rsid w:val="00F31455"/>
    <w:rsid w:val="00F33CAB"/>
    <w:rsid w:val="00F37560"/>
    <w:rsid w:val="00F408B2"/>
    <w:rsid w:val="00F415D5"/>
    <w:rsid w:val="00F41C53"/>
    <w:rsid w:val="00F41C6C"/>
    <w:rsid w:val="00F45051"/>
    <w:rsid w:val="00F5585A"/>
    <w:rsid w:val="00F5752A"/>
    <w:rsid w:val="00F654EE"/>
    <w:rsid w:val="00F66478"/>
    <w:rsid w:val="00F66545"/>
    <w:rsid w:val="00F66BF4"/>
    <w:rsid w:val="00F70BB4"/>
    <w:rsid w:val="00F728D3"/>
    <w:rsid w:val="00F76D75"/>
    <w:rsid w:val="00F7792B"/>
    <w:rsid w:val="00F81375"/>
    <w:rsid w:val="00F91B13"/>
    <w:rsid w:val="00F91D75"/>
    <w:rsid w:val="00F9526D"/>
    <w:rsid w:val="00FA04E2"/>
    <w:rsid w:val="00FA25DA"/>
    <w:rsid w:val="00FA5536"/>
    <w:rsid w:val="00FA7112"/>
    <w:rsid w:val="00FB2690"/>
    <w:rsid w:val="00FB613E"/>
    <w:rsid w:val="00FC1DDC"/>
    <w:rsid w:val="00FC2854"/>
    <w:rsid w:val="00FD0B5F"/>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C6DD56A"/>
  <w15:docId w15:val="{226DA83E-362C-499E-92BF-385B3012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pocet-obyvatel-v-obcich-see2a5tx8j" TargetMode="External"/><Relationship Id="rId13" Type="http://schemas.openxmlformats.org/officeDocument/2006/relationships/header" Target="header2.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0F551-789C-429E-A4DD-6BC477210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13</Pages>
  <Words>2789</Words>
  <Characters>16456</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IROP MAS Vladař</cp:lastModifiedBy>
  <cp:revision>27</cp:revision>
  <cp:lastPrinted>2016-07-19T07:29:00Z</cp:lastPrinted>
  <dcterms:created xsi:type="dcterms:W3CDTF">2017-01-28T10:31:00Z</dcterms:created>
  <dcterms:modified xsi:type="dcterms:W3CDTF">2019-03-04T07:44:00Z</dcterms:modified>
</cp:coreProperties>
</file>