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096E26BA" w:rsidR="00747B45" w:rsidRDefault="001D3888" w:rsidP="00747B45">
      <w:pPr>
        <w:rPr>
          <w:rFonts w:ascii="Cambria" w:hAnsi="Cambria" w:cs="MyriadPro-Black"/>
          <w:caps/>
          <w:color w:val="A6A6A6"/>
          <w:sz w:val="32"/>
          <w:szCs w:val="40"/>
        </w:rPr>
      </w:pPr>
      <w:r w:rsidRPr="005373D0">
        <w:rPr>
          <w:rFonts w:ascii="Cambria" w:hAnsi="Cambria" w:cs="MyriadPro-Black"/>
          <w:caps/>
          <w:color w:val="A6A6A6"/>
          <w:sz w:val="32"/>
          <w:szCs w:val="40"/>
        </w:rPr>
        <w:t xml:space="preserve">pLATNOST OD </w:t>
      </w:r>
      <w:r w:rsidR="009B0F9E">
        <w:rPr>
          <w:rFonts w:ascii="Cambria" w:hAnsi="Cambria" w:cs="MyriadPro-Black"/>
          <w:caps/>
          <w:color w:val="A6A6A6"/>
          <w:sz w:val="32"/>
          <w:szCs w:val="40"/>
        </w:rPr>
        <w:t>10</w:t>
      </w:r>
      <w:r w:rsidR="00695E91">
        <w:rPr>
          <w:rFonts w:ascii="Cambria" w:hAnsi="Cambria" w:cs="MyriadPro-Black"/>
          <w:caps/>
          <w:color w:val="A6A6A6"/>
          <w:sz w:val="32"/>
          <w:szCs w:val="40"/>
        </w:rPr>
        <w:t xml:space="preserve">. </w:t>
      </w:r>
      <w:r w:rsidR="009B0F9E">
        <w:rPr>
          <w:rFonts w:ascii="Cambria" w:hAnsi="Cambria" w:cs="MyriadPro-Black"/>
          <w:caps/>
          <w:color w:val="A6A6A6"/>
          <w:sz w:val="32"/>
          <w:szCs w:val="40"/>
        </w:rPr>
        <w:t>1</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CD2B09">
        <w:rPr>
          <w:rFonts w:ascii="Cambria" w:hAnsi="Cambria" w:cs="MyriadPro-Black"/>
          <w:caps/>
          <w:color w:val="A6A6A6"/>
          <w:sz w:val="32"/>
          <w:szCs w:val="40"/>
        </w:rPr>
        <w:t>9</w:t>
      </w:r>
    </w:p>
    <w:p w14:paraId="23BADE1B" w14:textId="0F293366" w:rsidR="00BD7C74" w:rsidRPr="00FC5D0B" w:rsidRDefault="00BD7C74" w:rsidP="00BD7C74">
      <w:pPr>
        <w:pStyle w:val="Zkladnodstavec"/>
      </w:pPr>
      <w:r w:rsidRPr="003554D6">
        <w:rPr>
          <w:rFonts w:asciiTheme="majorHAnsi" w:hAnsiTheme="majorHAnsi" w:cs="MyriadPro-Black"/>
          <w:b/>
          <w:color w:val="06AE1A"/>
          <w:highlight w:val="lightGray"/>
        </w:rPr>
        <w:t>Verze Osnovy studie proveditelnosti upravena MAS Vladař o.p.s.</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1AB29A8C" w14:textId="1583817C" w:rsidR="006A0CC7"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6959" w:history="1">
            <w:r w:rsidR="006A0CC7" w:rsidRPr="00A018EB">
              <w:rPr>
                <w:rStyle w:val="Hypertextovodkaz"/>
                <w:caps/>
                <w:noProof/>
              </w:rPr>
              <w:t>1.</w:t>
            </w:r>
            <w:r w:rsidR="006A0CC7">
              <w:rPr>
                <w:rFonts w:eastAsiaTheme="minorEastAsia"/>
                <w:noProof/>
                <w:lang w:eastAsia="cs-CZ"/>
              </w:rPr>
              <w:tab/>
            </w:r>
            <w:r w:rsidR="006A0CC7" w:rsidRPr="00A018EB">
              <w:rPr>
                <w:rStyle w:val="Hypertextovodkaz"/>
                <w:caps/>
                <w:noProof/>
              </w:rPr>
              <w:t>ÚVODNÍ INFORMACE</w:t>
            </w:r>
            <w:r w:rsidR="006A0CC7">
              <w:rPr>
                <w:noProof/>
                <w:webHidden/>
              </w:rPr>
              <w:tab/>
            </w:r>
            <w:r w:rsidR="006A0CC7">
              <w:rPr>
                <w:noProof/>
                <w:webHidden/>
              </w:rPr>
              <w:fldChar w:fldCharType="begin"/>
            </w:r>
            <w:r w:rsidR="006A0CC7">
              <w:rPr>
                <w:noProof/>
                <w:webHidden/>
              </w:rPr>
              <w:instrText xml:space="preserve"> PAGEREF _Toc517166959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50DFC01B" w14:textId="533ECFF9" w:rsidR="006A0CC7" w:rsidRDefault="00070565">
          <w:pPr>
            <w:pStyle w:val="Obsah1"/>
            <w:tabs>
              <w:tab w:val="left" w:pos="440"/>
              <w:tab w:val="right" w:leader="dot" w:pos="9062"/>
            </w:tabs>
            <w:rPr>
              <w:rFonts w:eastAsiaTheme="minorEastAsia"/>
              <w:noProof/>
              <w:lang w:eastAsia="cs-CZ"/>
            </w:rPr>
          </w:pPr>
          <w:hyperlink w:anchor="_Toc517166960" w:history="1">
            <w:r w:rsidR="006A0CC7" w:rsidRPr="00A018EB">
              <w:rPr>
                <w:rStyle w:val="Hypertextovodkaz"/>
                <w:caps/>
                <w:noProof/>
              </w:rPr>
              <w:t>2.</w:t>
            </w:r>
            <w:r w:rsidR="006A0CC7">
              <w:rPr>
                <w:rFonts w:eastAsiaTheme="minorEastAsia"/>
                <w:noProof/>
                <w:lang w:eastAsia="cs-CZ"/>
              </w:rPr>
              <w:tab/>
            </w:r>
            <w:r w:rsidR="006A0CC7" w:rsidRPr="00A018EB">
              <w:rPr>
                <w:rStyle w:val="Hypertextovodkaz"/>
                <w:caps/>
                <w:noProof/>
              </w:rPr>
              <w:t>Podrobný popis projektu</w:t>
            </w:r>
            <w:r w:rsidR="006A0CC7">
              <w:rPr>
                <w:noProof/>
                <w:webHidden/>
              </w:rPr>
              <w:tab/>
            </w:r>
            <w:r w:rsidR="006A0CC7">
              <w:rPr>
                <w:noProof/>
                <w:webHidden/>
              </w:rPr>
              <w:fldChar w:fldCharType="begin"/>
            </w:r>
            <w:r w:rsidR="006A0CC7">
              <w:rPr>
                <w:noProof/>
                <w:webHidden/>
              </w:rPr>
              <w:instrText xml:space="preserve"> PAGEREF _Toc517166960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32D99E15" w14:textId="2D7E9817" w:rsidR="006A0CC7" w:rsidRDefault="00070565">
          <w:pPr>
            <w:pStyle w:val="Obsah1"/>
            <w:tabs>
              <w:tab w:val="left" w:pos="440"/>
              <w:tab w:val="right" w:leader="dot" w:pos="9062"/>
            </w:tabs>
            <w:rPr>
              <w:rFonts w:eastAsiaTheme="minorEastAsia"/>
              <w:noProof/>
              <w:lang w:eastAsia="cs-CZ"/>
            </w:rPr>
          </w:pPr>
          <w:hyperlink w:anchor="_Toc517166961" w:history="1">
            <w:r w:rsidR="006A0CC7" w:rsidRPr="00A018EB">
              <w:rPr>
                <w:rStyle w:val="Hypertextovodkaz"/>
                <w:caps/>
                <w:noProof/>
              </w:rPr>
              <w:t>3.</w:t>
            </w:r>
            <w:r w:rsidR="006A0CC7">
              <w:rPr>
                <w:rFonts w:eastAsiaTheme="minorEastAsia"/>
                <w:noProof/>
                <w:lang w:eastAsia="cs-CZ"/>
              </w:rPr>
              <w:tab/>
            </w:r>
            <w:r w:rsidR="006A0CC7" w:rsidRPr="00A018EB">
              <w:rPr>
                <w:rStyle w:val="Hypertextovodkaz"/>
                <w:caps/>
                <w:noProof/>
              </w:rPr>
              <w:t>ZDŮVODNĚNÍ POTŘEBNOSTI REALIZACE PROJEKTU</w:t>
            </w:r>
            <w:r w:rsidR="006A0CC7">
              <w:rPr>
                <w:noProof/>
                <w:webHidden/>
              </w:rPr>
              <w:tab/>
            </w:r>
            <w:r w:rsidR="006A0CC7">
              <w:rPr>
                <w:noProof/>
                <w:webHidden/>
              </w:rPr>
              <w:fldChar w:fldCharType="begin"/>
            </w:r>
            <w:r w:rsidR="006A0CC7">
              <w:rPr>
                <w:noProof/>
                <w:webHidden/>
              </w:rPr>
              <w:instrText xml:space="preserve"> PAGEREF _Toc517166961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1925009" w14:textId="759B6D12" w:rsidR="006A0CC7" w:rsidRDefault="00070565">
          <w:pPr>
            <w:pStyle w:val="Obsah1"/>
            <w:tabs>
              <w:tab w:val="left" w:pos="440"/>
              <w:tab w:val="right" w:leader="dot" w:pos="9062"/>
            </w:tabs>
            <w:rPr>
              <w:rFonts w:eastAsiaTheme="minorEastAsia"/>
              <w:noProof/>
              <w:lang w:eastAsia="cs-CZ"/>
            </w:rPr>
          </w:pPr>
          <w:hyperlink w:anchor="_Toc517166962" w:history="1">
            <w:r w:rsidR="006A0CC7" w:rsidRPr="00A018EB">
              <w:rPr>
                <w:rStyle w:val="Hypertextovodkaz"/>
                <w:caps/>
                <w:noProof/>
              </w:rPr>
              <w:t>4.</w:t>
            </w:r>
            <w:r w:rsidR="006A0CC7">
              <w:rPr>
                <w:rFonts w:eastAsiaTheme="minorEastAsia"/>
                <w:noProof/>
                <w:lang w:eastAsia="cs-CZ"/>
              </w:rPr>
              <w:tab/>
            </w:r>
            <w:r w:rsidR="006A0CC7" w:rsidRPr="00A018EB">
              <w:rPr>
                <w:rStyle w:val="Hypertextovodkaz"/>
                <w:caps/>
                <w:noProof/>
              </w:rPr>
              <w:t>Management projektu a řízení lidských zdrojů</w:t>
            </w:r>
            <w:r w:rsidR="006A0CC7">
              <w:rPr>
                <w:noProof/>
                <w:webHidden/>
              </w:rPr>
              <w:tab/>
            </w:r>
            <w:r w:rsidR="006A0CC7">
              <w:rPr>
                <w:noProof/>
                <w:webHidden/>
              </w:rPr>
              <w:fldChar w:fldCharType="begin"/>
            </w:r>
            <w:r w:rsidR="006A0CC7">
              <w:rPr>
                <w:noProof/>
                <w:webHidden/>
              </w:rPr>
              <w:instrText xml:space="preserve"> PAGEREF _Toc517166962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45156341" w14:textId="1115992F" w:rsidR="006A0CC7" w:rsidRDefault="00070565">
          <w:pPr>
            <w:pStyle w:val="Obsah1"/>
            <w:tabs>
              <w:tab w:val="left" w:pos="440"/>
              <w:tab w:val="right" w:leader="dot" w:pos="9062"/>
            </w:tabs>
            <w:rPr>
              <w:rFonts w:eastAsiaTheme="minorEastAsia"/>
              <w:noProof/>
              <w:lang w:eastAsia="cs-CZ"/>
            </w:rPr>
          </w:pPr>
          <w:hyperlink w:anchor="_Toc517166963" w:history="1">
            <w:r w:rsidR="006A0CC7" w:rsidRPr="00A018EB">
              <w:rPr>
                <w:rStyle w:val="Hypertextovodkaz"/>
                <w:caps/>
                <w:noProof/>
              </w:rPr>
              <w:t>5.</w:t>
            </w:r>
            <w:r w:rsidR="006A0CC7">
              <w:rPr>
                <w:rFonts w:eastAsiaTheme="minorEastAsia"/>
                <w:noProof/>
                <w:lang w:eastAsia="cs-CZ"/>
              </w:rPr>
              <w:tab/>
            </w:r>
            <w:r w:rsidR="006A0CC7" w:rsidRPr="00A018EB">
              <w:rPr>
                <w:rStyle w:val="Hypertextovodkaz"/>
                <w:caps/>
                <w:noProof/>
              </w:rPr>
              <w:t>Technické a technologické řešení projektu</w:t>
            </w:r>
            <w:r w:rsidR="006A0CC7">
              <w:rPr>
                <w:noProof/>
                <w:webHidden/>
              </w:rPr>
              <w:tab/>
            </w:r>
            <w:r w:rsidR="006A0CC7">
              <w:rPr>
                <w:noProof/>
                <w:webHidden/>
              </w:rPr>
              <w:fldChar w:fldCharType="begin"/>
            </w:r>
            <w:r w:rsidR="006A0CC7">
              <w:rPr>
                <w:noProof/>
                <w:webHidden/>
              </w:rPr>
              <w:instrText xml:space="preserve"> PAGEREF _Toc517166963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08D835C" w14:textId="7BD194D0" w:rsidR="006A0CC7" w:rsidRDefault="00070565">
          <w:pPr>
            <w:pStyle w:val="Obsah1"/>
            <w:tabs>
              <w:tab w:val="left" w:pos="440"/>
              <w:tab w:val="right" w:leader="dot" w:pos="9062"/>
            </w:tabs>
            <w:rPr>
              <w:rFonts w:eastAsiaTheme="minorEastAsia"/>
              <w:noProof/>
              <w:lang w:eastAsia="cs-CZ"/>
            </w:rPr>
          </w:pPr>
          <w:hyperlink w:anchor="_Toc517166964" w:history="1">
            <w:r w:rsidR="006A0CC7" w:rsidRPr="00A018EB">
              <w:rPr>
                <w:rStyle w:val="Hypertextovodkaz"/>
                <w:caps/>
                <w:noProof/>
              </w:rPr>
              <w:t>6.</w:t>
            </w:r>
            <w:r w:rsidR="006A0CC7">
              <w:rPr>
                <w:rFonts w:eastAsiaTheme="minorEastAsia"/>
                <w:noProof/>
                <w:lang w:eastAsia="cs-CZ"/>
              </w:rPr>
              <w:tab/>
            </w:r>
            <w:r w:rsidR="006A0CC7" w:rsidRPr="00A018EB">
              <w:rPr>
                <w:rStyle w:val="Hypertextovodkaz"/>
                <w:caps/>
                <w:noProof/>
              </w:rPr>
              <w:t>Vliv projektu na životní prostředí</w:t>
            </w:r>
            <w:r w:rsidR="006A0CC7">
              <w:rPr>
                <w:noProof/>
                <w:webHidden/>
              </w:rPr>
              <w:tab/>
            </w:r>
            <w:r w:rsidR="006A0CC7">
              <w:rPr>
                <w:noProof/>
                <w:webHidden/>
              </w:rPr>
              <w:fldChar w:fldCharType="begin"/>
            </w:r>
            <w:r w:rsidR="006A0CC7">
              <w:rPr>
                <w:noProof/>
                <w:webHidden/>
              </w:rPr>
              <w:instrText xml:space="preserve"> PAGEREF _Toc517166964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2FF55CF4" w14:textId="3B4560FF" w:rsidR="006A0CC7" w:rsidRDefault="00070565">
          <w:pPr>
            <w:pStyle w:val="Obsah1"/>
            <w:tabs>
              <w:tab w:val="left" w:pos="440"/>
              <w:tab w:val="right" w:leader="dot" w:pos="9062"/>
            </w:tabs>
            <w:rPr>
              <w:rFonts w:eastAsiaTheme="minorEastAsia"/>
              <w:noProof/>
              <w:lang w:eastAsia="cs-CZ"/>
            </w:rPr>
          </w:pPr>
          <w:hyperlink w:anchor="_Toc517166965" w:history="1">
            <w:r w:rsidR="006A0CC7" w:rsidRPr="00A018EB">
              <w:rPr>
                <w:rStyle w:val="Hypertextovodkaz"/>
                <w:caps/>
                <w:noProof/>
              </w:rPr>
              <w:t>7.</w:t>
            </w:r>
            <w:r w:rsidR="006A0CC7">
              <w:rPr>
                <w:rFonts w:eastAsiaTheme="minorEastAsia"/>
                <w:noProof/>
                <w:lang w:eastAsia="cs-CZ"/>
              </w:rPr>
              <w:tab/>
            </w:r>
            <w:r w:rsidR="006A0CC7" w:rsidRPr="00A018EB">
              <w:rPr>
                <w:rStyle w:val="Hypertextovodkaz"/>
                <w:caps/>
                <w:noProof/>
              </w:rPr>
              <w:t>Výstupy projektu</w:t>
            </w:r>
            <w:r w:rsidR="006A0CC7">
              <w:rPr>
                <w:noProof/>
                <w:webHidden/>
              </w:rPr>
              <w:tab/>
            </w:r>
            <w:r w:rsidR="006A0CC7">
              <w:rPr>
                <w:noProof/>
                <w:webHidden/>
              </w:rPr>
              <w:fldChar w:fldCharType="begin"/>
            </w:r>
            <w:r w:rsidR="006A0CC7">
              <w:rPr>
                <w:noProof/>
                <w:webHidden/>
              </w:rPr>
              <w:instrText xml:space="preserve"> PAGEREF _Toc517166965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2FBD222" w14:textId="28806F47" w:rsidR="006A0CC7" w:rsidRDefault="00070565">
          <w:pPr>
            <w:pStyle w:val="Obsah1"/>
            <w:tabs>
              <w:tab w:val="left" w:pos="440"/>
              <w:tab w:val="right" w:leader="dot" w:pos="9062"/>
            </w:tabs>
            <w:rPr>
              <w:rFonts w:eastAsiaTheme="minorEastAsia"/>
              <w:noProof/>
              <w:lang w:eastAsia="cs-CZ"/>
            </w:rPr>
          </w:pPr>
          <w:hyperlink w:anchor="_Toc517166966" w:history="1">
            <w:r w:rsidR="006A0CC7" w:rsidRPr="00A018EB">
              <w:rPr>
                <w:rStyle w:val="Hypertextovodkaz"/>
                <w:caps/>
                <w:noProof/>
              </w:rPr>
              <w:t>8.</w:t>
            </w:r>
            <w:r w:rsidR="006A0CC7">
              <w:rPr>
                <w:rFonts w:eastAsiaTheme="minorEastAsia"/>
                <w:noProof/>
                <w:lang w:eastAsia="cs-CZ"/>
              </w:rPr>
              <w:tab/>
            </w:r>
            <w:r w:rsidR="006A0CC7" w:rsidRPr="00A018EB">
              <w:rPr>
                <w:rStyle w:val="Hypertextovodkaz"/>
                <w:caps/>
                <w:noProof/>
              </w:rPr>
              <w:t>Připravenost projektu k realizaci</w:t>
            </w:r>
            <w:r w:rsidR="006A0CC7">
              <w:rPr>
                <w:noProof/>
                <w:webHidden/>
              </w:rPr>
              <w:tab/>
            </w:r>
            <w:r w:rsidR="006A0CC7">
              <w:rPr>
                <w:noProof/>
                <w:webHidden/>
              </w:rPr>
              <w:fldChar w:fldCharType="begin"/>
            </w:r>
            <w:r w:rsidR="006A0CC7">
              <w:rPr>
                <w:noProof/>
                <w:webHidden/>
              </w:rPr>
              <w:instrText xml:space="preserve"> PAGEREF _Toc517166966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41B945DB" w14:textId="632C6A57" w:rsidR="006A0CC7" w:rsidRDefault="00070565">
          <w:pPr>
            <w:pStyle w:val="Obsah1"/>
            <w:tabs>
              <w:tab w:val="left" w:pos="440"/>
              <w:tab w:val="right" w:leader="dot" w:pos="9062"/>
            </w:tabs>
            <w:rPr>
              <w:rFonts w:eastAsiaTheme="minorEastAsia"/>
              <w:noProof/>
              <w:lang w:eastAsia="cs-CZ"/>
            </w:rPr>
          </w:pPr>
          <w:hyperlink w:anchor="_Toc517166967" w:history="1">
            <w:r w:rsidR="006A0CC7" w:rsidRPr="00A018EB">
              <w:rPr>
                <w:rStyle w:val="Hypertextovodkaz"/>
                <w:caps/>
                <w:noProof/>
              </w:rPr>
              <w:t>9.</w:t>
            </w:r>
            <w:r w:rsidR="006A0CC7">
              <w:rPr>
                <w:rFonts w:eastAsiaTheme="minorEastAsia"/>
                <w:noProof/>
                <w:lang w:eastAsia="cs-CZ"/>
              </w:rPr>
              <w:tab/>
            </w:r>
            <w:r w:rsidR="006A0CC7" w:rsidRPr="00A018EB">
              <w:rPr>
                <w:rStyle w:val="Hypertextovodkaz"/>
                <w:caps/>
                <w:noProof/>
              </w:rPr>
              <w:t>Způsob stanovení cen do rozpočtu projektu</w:t>
            </w:r>
            <w:r w:rsidR="006A0CC7">
              <w:rPr>
                <w:noProof/>
                <w:webHidden/>
              </w:rPr>
              <w:tab/>
            </w:r>
            <w:r w:rsidR="006A0CC7">
              <w:rPr>
                <w:noProof/>
                <w:webHidden/>
              </w:rPr>
              <w:fldChar w:fldCharType="begin"/>
            </w:r>
            <w:r w:rsidR="006A0CC7">
              <w:rPr>
                <w:noProof/>
                <w:webHidden/>
              </w:rPr>
              <w:instrText xml:space="preserve"> PAGEREF _Toc517166967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BB9C4C9" w14:textId="66D23517" w:rsidR="006A0CC7" w:rsidRDefault="00070565">
          <w:pPr>
            <w:pStyle w:val="Obsah1"/>
            <w:tabs>
              <w:tab w:val="left" w:pos="660"/>
              <w:tab w:val="right" w:leader="dot" w:pos="9062"/>
            </w:tabs>
            <w:rPr>
              <w:rFonts w:eastAsiaTheme="minorEastAsia"/>
              <w:noProof/>
              <w:lang w:eastAsia="cs-CZ"/>
            </w:rPr>
          </w:pPr>
          <w:hyperlink w:anchor="_Toc517166968" w:history="1">
            <w:r w:rsidR="006A0CC7" w:rsidRPr="00A018EB">
              <w:rPr>
                <w:rStyle w:val="Hypertextovodkaz"/>
                <w:caps/>
                <w:noProof/>
              </w:rPr>
              <w:t>10.</w:t>
            </w:r>
            <w:r w:rsidR="006A0CC7">
              <w:rPr>
                <w:rFonts w:eastAsiaTheme="minorEastAsia"/>
                <w:noProof/>
                <w:lang w:eastAsia="cs-CZ"/>
              </w:rPr>
              <w:tab/>
            </w:r>
            <w:r w:rsidR="006A0CC7" w:rsidRPr="00A018EB">
              <w:rPr>
                <w:rStyle w:val="Hypertextovodkaz"/>
                <w:noProof/>
              </w:rPr>
              <w:t xml:space="preserve">REKAPITULACE ROZPOČTU </w:t>
            </w:r>
            <w:r w:rsidR="006A0CC7" w:rsidRPr="00A018EB">
              <w:rPr>
                <w:rStyle w:val="Hypertextovodkaz"/>
                <w:caps/>
                <w:noProof/>
              </w:rPr>
              <w:t>projektu</w:t>
            </w:r>
            <w:r w:rsidR="006A0CC7">
              <w:rPr>
                <w:noProof/>
                <w:webHidden/>
              </w:rPr>
              <w:tab/>
            </w:r>
            <w:r w:rsidR="006A0CC7">
              <w:rPr>
                <w:noProof/>
                <w:webHidden/>
              </w:rPr>
              <w:fldChar w:fldCharType="begin"/>
            </w:r>
            <w:r w:rsidR="006A0CC7">
              <w:rPr>
                <w:noProof/>
                <w:webHidden/>
              </w:rPr>
              <w:instrText xml:space="preserve"> PAGEREF _Toc517166968 \h </w:instrText>
            </w:r>
            <w:r w:rsidR="006A0CC7">
              <w:rPr>
                <w:noProof/>
                <w:webHidden/>
              </w:rPr>
            </w:r>
            <w:r w:rsidR="006A0CC7">
              <w:rPr>
                <w:noProof/>
                <w:webHidden/>
              </w:rPr>
              <w:fldChar w:fldCharType="separate"/>
            </w:r>
            <w:r w:rsidR="006A0CC7">
              <w:rPr>
                <w:noProof/>
                <w:webHidden/>
              </w:rPr>
              <w:t>8</w:t>
            </w:r>
            <w:r w:rsidR="006A0CC7">
              <w:rPr>
                <w:noProof/>
                <w:webHidden/>
              </w:rPr>
              <w:fldChar w:fldCharType="end"/>
            </w:r>
          </w:hyperlink>
        </w:p>
        <w:p w14:paraId="20BF583F" w14:textId="7F222628" w:rsidR="006A0CC7" w:rsidRDefault="00070565">
          <w:pPr>
            <w:pStyle w:val="Obsah1"/>
            <w:tabs>
              <w:tab w:val="left" w:pos="660"/>
              <w:tab w:val="right" w:leader="dot" w:pos="9062"/>
            </w:tabs>
            <w:rPr>
              <w:rFonts w:eastAsiaTheme="minorEastAsia"/>
              <w:noProof/>
              <w:lang w:eastAsia="cs-CZ"/>
            </w:rPr>
          </w:pPr>
          <w:hyperlink w:anchor="_Toc517166969" w:history="1">
            <w:r w:rsidR="006A0CC7" w:rsidRPr="00A018EB">
              <w:rPr>
                <w:rStyle w:val="Hypertextovodkaz"/>
                <w:caps/>
                <w:noProof/>
              </w:rPr>
              <w:t>11.</w:t>
            </w:r>
            <w:r w:rsidR="006A0CC7">
              <w:rPr>
                <w:rFonts w:eastAsiaTheme="minorEastAsia"/>
                <w:noProof/>
                <w:lang w:eastAsia="cs-CZ"/>
              </w:rPr>
              <w:tab/>
            </w:r>
            <w:r w:rsidR="006A0CC7" w:rsidRPr="00A018EB">
              <w:rPr>
                <w:rStyle w:val="Hypertextovodkaz"/>
                <w:caps/>
                <w:noProof/>
              </w:rPr>
              <w:t>rizika v projektu</w:t>
            </w:r>
            <w:r w:rsidR="006A0CC7">
              <w:rPr>
                <w:noProof/>
                <w:webHidden/>
              </w:rPr>
              <w:tab/>
            </w:r>
            <w:r w:rsidR="006A0CC7">
              <w:rPr>
                <w:noProof/>
                <w:webHidden/>
              </w:rPr>
              <w:fldChar w:fldCharType="begin"/>
            </w:r>
            <w:r w:rsidR="006A0CC7">
              <w:rPr>
                <w:noProof/>
                <w:webHidden/>
              </w:rPr>
              <w:instrText xml:space="preserve"> PAGEREF _Toc517166969 \h </w:instrText>
            </w:r>
            <w:r w:rsidR="006A0CC7">
              <w:rPr>
                <w:noProof/>
                <w:webHidden/>
              </w:rPr>
            </w:r>
            <w:r w:rsidR="006A0CC7">
              <w:rPr>
                <w:noProof/>
                <w:webHidden/>
              </w:rPr>
              <w:fldChar w:fldCharType="separate"/>
            </w:r>
            <w:r w:rsidR="006A0CC7">
              <w:rPr>
                <w:noProof/>
                <w:webHidden/>
              </w:rPr>
              <w:t>10</w:t>
            </w:r>
            <w:r w:rsidR="006A0CC7">
              <w:rPr>
                <w:noProof/>
                <w:webHidden/>
              </w:rPr>
              <w:fldChar w:fldCharType="end"/>
            </w:r>
          </w:hyperlink>
        </w:p>
        <w:p w14:paraId="67A91ADD" w14:textId="7FC6C8CA" w:rsidR="006A0CC7" w:rsidRDefault="00070565">
          <w:pPr>
            <w:pStyle w:val="Obsah1"/>
            <w:tabs>
              <w:tab w:val="left" w:pos="660"/>
              <w:tab w:val="right" w:leader="dot" w:pos="9062"/>
            </w:tabs>
            <w:rPr>
              <w:rFonts w:eastAsiaTheme="minorEastAsia"/>
              <w:noProof/>
              <w:lang w:eastAsia="cs-CZ"/>
            </w:rPr>
          </w:pPr>
          <w:hyperlink w:anchor="_Toc517166970" w:history="1">
            <w:r w:rsidR="006A0CC7" w:rsidRPr="00A018EB">
              <w:rPr>
                <w:rStyle w:val="Hypertextovodkaz"/>
                <w:caps/>
                <w:noProof/>
              </w:rPr>
              <w:t>12.</w:t>
            </w:r>
            <w:r w:rsidR="006A0CC7">
              <w:rPr>
                <w:rFonts w:eastAsiaTheme="minorEastAsia"/>
                <w:noProof/>
                <w:lang w:eastAsia="cs-CZ"/>
              </w:rPr>
              <w:tab/>
            </w:r>
            <w:r w:rsidR="006A0CC7" w:rsidRPr="00A018EB">
              <w:rPr>
                <w:rStyle w:val="Hypertextovodkaz"/>
                <w:caps/>
                <w:noProof/>
              </w:rPr>
              <w:t>Vliv projektu na horizontální principy</w:t>
            </w:r>
            <w:r w:rsidR="006A0CC7">
              <w:rPr>
                <w:noProof/>
                <w:webHidden/>
              </w:rPr>
              <w:tab/>
            </w:r>
            <w:r w:rsidR="006A0CC7">
              <w:rPr>
                <w:noProof/>
                <w:webHidden/>
              </w:rPr>
              <w:fldChar w:fldCharType="begin"/>
            </w:r>
            <w:r w:rsidR="006A0CC7">
              <w:rPr>
                <w:noProof/>
                <w:webHidden/>
              </w:rPr>
              <w:instrText xml:space="preserve"> PAGEREF _Toc517166970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5D78700B" w14:textId="09A8A618" w:rsidR="006A0CC7" w:rsidRDefault="00070565">
          <w:pPr>
            <w:pStyle w:val="Obsah1"/>
            <w:tabs>
              <w:tab w:val="left" w:pos="660"/>
              <w:tab w:val="right" w:leader="dot" w:pos="9062"/>
            </w:tabs>
            <w:rPr>
              <w:rFonts w:eastAsiaTheme="minorEastAsia"/>
              <w:noProof/>
              <w:lang w:eastAsia="cs-CZ"/>
            </w:rPr>
          </w:pPr>
          <w:hyperlink w:anchor="_Toc517166971" w:history="1">
            <w:r w:rsidR="006A0CC7" w:rsidRPr="00A018EB">
              <w:rPr>
                <w:rStyle w:val="Hypertextovodkaz"/>
                <w:caps/>
                <w:noProof/>
              </w:rPr>
              <w:t>13.</w:t>
            </w:r>
            <w:r w:rsidR="006A0CC7">
              <w:rPr>
                <w:rFonts w:eastAsiaTheme="minorEastAsia"/>
                <w:noProof/>
                <w:lang w:eastAsia="cs-CZ"/>
              </w:rPr>
              <w:tab/>
            </w:r>
            <w:r w:rsidR="006A0CC7" w:rsidRPr="00A018EB">
              <w:rPr>
                <w:rStyle w:val="Hypertextovodkaz"/>
                <w:caps/>
                <w:noProof/>
              </w:rPr>
              <w:t>Závěrečné Hodnocení efektivity a udržitelnosti projektu</w:t>
            </w:r>
            <w:r w:rsidR="006A0CC7">
              <w:rPr>
                <w:noProof/>
                <w:webHidden/>
              </w:rPr>
              <w:tab/>
            </w:r>
            <w:r w:rsidR="006A0CC7">
              <w:rPr>
                <w:noProof/>
                <w:webHidden/>
              </w:rPr>
              <w:fldChar w:fldCharType="begin"/>
            </w:r>
            <w:r w:rsidR="006A0CC7">
              <w:rPr>
                <w:noProof/>
                <w:webHidden/>
              </w:rPr>
              <w:instrText xml:space="preserve"> PAGEREF _Toc517166971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6F3514" w14:textId="50F943CC" w:rsidR="006A0CC7" w:rsidRDefault="00070565">
          <w:pPr>
            <w:pStyle w:val="Obsah1"/>
            <w:tabs>
              <w:tab w:val="right" w:leader="dot" w:pos="9062"/>
            </w:tabs>
            <w:rPr>
              <w:rFonts w:eastAsiaTheme="minorEastAsia"/>
              <w:noProof/>
              <w:lang w:eastAsia="cs-CZ"/>
            </w:rPr>
          </w:pPr>
          <w:hyperlink w:anchor="_Toc517166972" w:history="1">
            <w:r w:rsidR="006A0CC7" w:rsidRPr="00A018EB">
              <w:rPr>
                <w:rStyle w:val="Hypertextovodkaz"/>
                <w:caps/>
                <w:noProof/>
              </w:rPr>
              <w:t>uPOZORNĚNÍ</w:t>
            </w:r>
            <w:r w:rsidR="006A0CC7">
              <w:rPr>
                <w:noProof/>
                <w:webHidden/>
              </w:rPr>
              <w:tab/>
            </w:r>
            <w:r w:rsidR="006A0CC7">
              <w:rPr>
                <w:noProof/>
                <w:webHidden/>
              </w:rPr>
              <w:fldChar w:fldCharType="begin"/>
            </w:r>
            <w:r w:rsidR="006A0CC7">
              <w:rPr>
                <w:noProof/>
                <w:webHidden/>
              </w:rPr>
              <w:instrText xml:space="preserve"> PAGEREF _Toc517166972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488925172"/>
      <w:bookmarkStart w:id="6" w:name="_Toc517166959"/>
      <w:bookmarkEnd w:id="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AB3377" w14:paraId="1CE88FBC" w14:textId="77777777" w:rsidTr="00FB3F61">
        <w:trPr>
          <w:trHeight w:val="601"/>
        </w:trPr>
        <w:tc>
          <w:tcPr>
            <w:tcW w:w="3216" w:type="dxa"/>
            <w:vAlign w:val="center"/>
          </w:tcPr>
          <w:p w14:paraId="46DA5101" w14:textId="45613A95" w:rsidR="00AB3377" w:rsidRDefault="00AB3377" w:rsidP="00F97122">
            <w:pPr>
              <w:tabs>
                <w:tab w:val="left" w:pos="0"/>
              </w:tabs>
            </w:pPr>
            <w:r>
              <w:t>Název projektu</w:t>
            </w:r>
          </w:p>
        </w:tc>
        <w:tc>
          <w:tcPr>
            <w:tcW w:w="4961" w:type="dxa"/>
            <w:vAlign w:val="center"/>
          </w:tcPr>
          <w:p w14:paraId="406279D4" w14:textId="77777777" w:rsidR="00AB3377" w:rsidRDefault="00AB3377" w:rsidP="00FB3F61"/>
        </w:tc>
      </w:tr>
      <w:tr w:rsidR="00AB3377" w14:paraId="297652D7" w14:textId="77777777" w:rsidTr="00FB3F61">
        <w:trPr>
          <w:trHeight w:val="601"/>
        </w:trPr>
        <w:tc>
          <w:tcPr>
            <w:tcW w:w="3216" w:type="dxa"/>
            <w:vAlign w:val="center"/>
          </w:tcPr>
          <w:p w14:paraId="218C3EE7" w14:textId="40BB3624" w:rsidR="00AB3377" w:rsidRDefault="00AB3377" w:rsidP="00F97122">
            <w:pPr>
              <w:tabs>
                <w:tab w:val="left" w:pos="0"/>
              </w:tabs>
            </w:pPr>
            <w:proofErr w:type="spellStart"/>
            <w:r>
              <w:t>Hash</w:t>
            </w:r>
            <w:proofErr w:type="spellEnd"/>
            <w:r>
              <w:t xml:space="preserve"> kód projektu</w:t>
            </w:r>
          </w:p>
        </w:tc>
        <w:tc>
          <w:tcPr>
            <w:tcW w:w="4961" w:type="dxa"/>
            <w:vAlign w:val="center"/>
          </w:tcPr>
          <w:p w14:paraId="1C55FA76" w14:textId="77777777" w:rsidR="00AB3377" w:rsidRDefault="00AB3377" w:rsidP="00FB3F61"/>
        </w:tc>
      </w:tr>
      <w:tr w:rsidR="0023363A" w14:paraId="66331131" w14:textId="77777777" w:rsidTr="00FB3F61">
        <w:trPr>
          <w:trHeight w:val="601"/>
        </w:trPr>
        <w:tc>
          <w:tcPr>
            <w:tcW w:w="3216" w:type="dxa"/>
            <w:vAlign w:val="center"/>
          </w:tcPr>
          <w:p w14:paraId="6E24F806" w14:textId="77777777" w:rsidR="00AB3377" w:rsidRDefault="00AB3377" w:rsidP="00AB3377">
            <w:pPr>
              <w:tabs>
                <w:tab w:val="left" w:pos="0"/>
              </w:tabs>
            </w:pPr>
            <w:r>
              <w:t>Obchodní jméno/název</w:t>
            </w:r>
          </w:p>
          <w:p w14:paraId="1B4BF1F2" w14:textId="77777777" w:rsidR="00AB3377" w:rsidRDefault="00AB3377" w:rsidP="00AB3377">
            <w:pPr>
              <w:tabs>
                <w:tab w:val="left" w:pos="0"/>
              </w:tabs>
            </w:pPr>
            <w:r>
              <w:t xml:space="preserve">Sídlo/adresa </w:t>
            </w:r>
          </w:p>
          <w:p w14:paraId="4B8D9CD1" w14:textId="77777777" w:rsidR="00AB3377" w:rsidRDefault="00AB3377" w:rsidP="00AB3377">
            <w:pPr>
              <w:tabs>
                <w:tab w:val="left" w:pos="0"/>
              </w:tabs>
            </w:pPr>
            <w:r>
              <w:t xml:space="preserve">IČ </w:t>
            </w:r>
          </w:p>
          <w:p w14:paraId="12C5D7D8" w14:textId="77777777" w:rsidR="00AB3377" w:rsidRDefault="00AB3377" w:rsidP="00AB3377">
            <w:pPr>
              <w:tabs>
                <w:tab w:val="left" w:pos="0"/>
              </w:tabs>
            </w:pPr>
            <w:r>
              <w:t xml:space="preserve">DIČ </w:t>
            </w:r>
          </w:p>
          <w:p w14:paraId="76C4F104" w14:textId="3F21206C" w:rsidR="0023363A" w:rsidRDefault="00AB3377" w:rsidP="00AB3377">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600830A" w:rsidR="008A5F96" w:rsidRPr="004A323F" w:rsidRDefault="008A5F96" w:rsidP="00B732EA">
      <w:pPr>
        <w:pStyle w:val="Nadpis1"/>
        <w:jc w:val="both"/>
        <w:rPr>
          <w:caps/>
        </w:rPr>
      </w:pPr>
    </w:p>
    <w:p w14:paraId="662B43E4" w14:textId="77777777" w:rsidR="00AB3377" w:rsidRPr="004A323F" w:rsidRDefault="00AB3377" w:rsidP="00B732EA">
      <w:pPr>
        <w:pStyle w:val="Nadpis1"/>
        <w:numPr>
          <w:ilvl w:val="0"/>
          <w:numId w:val="14"/>
        </w:numPr>
        <w:spacing w:before="0"/>
        <w:ind w:left="851" w:hanging="567"/>
        <w:jc w:val="both"/>
        <w:rPr>
          <w:caps/>
        </w:rPr>
      </w:pPr>
      <w:bookmarkStart w:id="7" w:name="_Toc517166960"/>
      <w:r w:rsidRPr="004A323F">
        <w:rPr>
          <w:caps/>
        </w:rPr>
        <w:t>Podrobný popis projektu</w:t>
      </w:r>
      <w:bookmarkEnd w:id="7"/>
    </w:p>
    <w:p w14:paraId="4F996460" w14:textId="5666BDFB" w:rsidR="00592E0A" w:rsidRDefault="00141C5B" w:rsidP="008A3E67">
      <w:pPr>
        <w:pStyle w:val="Odstavecseseznamem"/>
        <w:numPr>
          <w:ilvl w:val="0"/>
          <w:numId w:val="4"/>
        </w:numPr>
        <w:jc w:val="both"/>
      </w:pPr>
      <w:r>
        <w:t>Místo realizace projektu</w:t>
      </w:r>
      <w:r w:rsidR="00AB3377">
        <w:t xml:space="preserve"> (přesná adresa)</w:t>
      </w:r>
      <w:r w:rsidR="00BB2779">
        <w:t>.</w:t>
      </w:r>
    </w:p>
    <w:p w14:paraId="3E931921" w14:textId="2068696C" w:rsidR="00AB3377" w:rsidRDefault="00AB3377" w:rsidP="00A65301">
      <w:pPr>
        <w:pStyle w:val="Odstavecseseznamem"/>
        <w:numPr>
          <w:ilvl w:val="0"/>
          <w:numId w:val="4"/>
        </w:numPr>
        <w:jc w:val="both"/>
      </w:pPr>
      <w:r>
        <w:t>Popis cílů a výsledků projektu, vazba na podporované aktivity specifického cíle 1.2 IROP.</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73B39EEE" w14:textId="77777777" w:rsidR="00673DFC" w:rsidRDefault="00673DFC" w:rsidP="00673DFC">
      <w:pPr>
        <w:pStyle w:val="Odstavecseseznamem"/>
        <w:numPr>
          <w:ilvl w:val="0"/>
          <w:numId w:val="4"/>
        </w:numPr>
        <w:jc w:val="both"/>
      </w:pPr>
      <w:r>
        <w:t>Popis cílů projektu.</w:t>
      </w:r>
    </w:p>
    <w:p w14:paraId="4CE4FB02" w14:textId="77777777" w:rsidR="00673DFC" w:rsidRDefault="00673DFC" w:rsidP="00673DFC">
      <w:pPr>
        <w:pStyle w:val="Odstavecseseznamem"/>
        <w:numPr>
          <w:ilvl w:val="0"/>
          <w:numId w:val="4"/>
        </w:numPr>
        <w:jc w:val="both"/>
      </w:pPr>
      <w:r>
        <w:t>P</w:t>
      </w:r>
      <w:r w:rsidRPr="0021750B">
        <w:t>roblémy, které</w:t>
      </w:r>
      <w:r>
        <w:t xml:space="preserve"> má realizace projektu vyřešit.</w:t>
      </w:r>
    </w:p>
    <w:p w14:paraId="6A1132F3" w14:textId="69D1B8D6" w:rsidR="00B8276E" w:rsidRPr="00B732EA" w:rsidRDefault="00673DFC" w:rsidP="00B732EA">
      <w:pPr>
        <w:pStyle w:val="Odstavecseseznamem"/>
        <w:numPr>
          <w:ilvl w:val="0"/>
          <w:numId w:val="4"/>
        </w:numPr>
        <w:jc w:val="both"/>
        <w:rPr>
          <w:caps/>
        </w:rPr>
      </w:pPr>
      <w:r w:rsidRPr="0088244A">
        <w:t>Popis souladu projektu s Dopravní politikou ČR 2014-2020 se zaměřením na kapitoly 4.2.</w:t>
      </w:r>
      <w:r>
        <w:t>4 a</w:t>
      </w:r>
      <w:r w:rsidR="00F33D98">
        <w:t> </w:t>
      </w:r>
      <w:r>
        <w:t>4.5.1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56FDACDA" w:rsidR="00614AFE" w:rsidRDefault="000A33ED" w:rsidP="00DB6A1D">
      <w:pPr>
        <w:pStyle w:val="Odstavecseseznamem"/>
        <w:numPr>
          <w:ilvl w:val="1"/>
          <w:numId w:val="4"/>
        </w:numPr>
        <w:jc w:val="both"/>
      </w:pPr>
      <w:r>
        <w:t>na linky veřejné dopravy a počet spojů na těchto linkách v běžný pracovní den.</w:t>
      </w:r>
    </w:p>
    <w:p w14:paraId="5CDD0813" w14:textId="16A282FE" w:rsidR="0049474B" w:rsidRPr="0049474B" w:rsidRDefault="0049474B" w:rsidP="0049474B">
      <w:pPr>
        <w:pStyle w:val="Odstavecseseznamem"/>
        <w:numPr>
          <w:ilvl w:val="0"/>
          <w:numId w:val="4"/>
        </w:numPr>
        <w:jc w:val="both"/>
        <w:rPr>
          <w:rFonts w:cstheme="minorHAnsi"/>
          <w:highlight w:val="yellow"/>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údaje o počtu obyvatel na svém území, dle aktuálních statistických údajů uvedených na webových stránkách Českého statistického úřadu „</w:t>
      </w:r>
      <w:r w:rsidRPr="00070565">
        <w:rPr>
          <w:rFonts w:cstheme="minorHAnsi"/>
          <w:color w:val="1F497D" w:themeColor="text2"/>
          <w:highlight w:val="yellow"/>
          <w:lang w:eastAsia="cs-CZ"/>
        </w:rPr>
        <w:t>Počet obyvatel v obcích – k 1. 1. 201</w:t>
      </w:r>
      <w:ins w:id="8" w:author="IROP MAS Vladař" w:date="2019-09-11T11:51:00Z">
        <w:r w:rsidR="00AA2ADF" w:rsidRPr="00070565">
          <w:rPr>
            <w:rFonts w:cstheme="minorHAnsi"/>
            <w:color w:val="1F497D" w:themeColor="text2"/>
            <w:highlight w:val="yellow"/>
            <w:lang w:eastAsia="cs-CZ"/>
          </w:rPr>
          <w:t>9</w:t>
        </w:r>
      </w:ins>
      <w:r w:rsidRPr="00070565">
        <w:rPr>
          <w:rFonts w:cstheme="minorHAnsi"/>
          <w:color w:val="1F497D" w:themeColor="text2"/>
          <w:highlight w:val="yellow"/>
          <w:lang w:eastAsia="cs-CZ"/>
        </w:rPr>
        <w:t xml:space="preserve">“ </w:t>
      </w:r>
      <w:hyperlink r:id="rId8" w:history="1">
        <w:r w:rsidR="00A63737" w:rsidRPr="00070565">
          <w:rPr>
            <w:rStyle w:val="Hypertextovodkaz"/>
            <w:color w:val="1F497D" w:themeColor="text2"/>
            <w:highlight w:val="yellow"/>
          </w:rPr>
          <w:t>https://www.czso.cz/csu/czso/pocet-obyvatel-v-obcich-za0wri436p</w:t>
        </w:r>
      </w:hyperlink>
      <w:ins w:id="9" w:author="IROP MAS Vladař" w:date="2019-09-12T13:32:00Z">
        <w:r w:rsidR="00070565" w:rsidRPr="00070565">
          <w:rPr>
            <w:rStyle w:val="Hypertextovodkaz"/>
            <w:color w:val="auto"/>
            <w:highlight w:val="yellow"/>
          </w:rPr>
          <w:t>“</w:t>
        </w:r>
      </w:ins>
      <w:bookmarkStart w:id="10" w:name="_GoBack"/>
      <w:bookmarkEnd w:id="10"/>
    </w:p>
    <w:p w14:paraId="4C766105" w14:textId="77777777" w:rsidR="00673DFC" w:rsidRPr="005B64B6" w:rsidRDefault="00673DFC" w:rsidP="00673DFC">
      <w:pPr>
        <w:pStyle w:val="Nadpis1"/>
        <w:numPr>
          <w:ilvl w:val="0"/>
          <w:numId w:val="14"/>
        </w:numPr>
        <w:ind w:left="709" w:hanging="567"/>
        <w:jc w:val="both"/>
        <w:rPr>
          <w:caps/>
        </w:rPr>
      </w:pPr>
      <w:bookmarkStart w:id="11" w:name="_Toc512406606"/>
      <w:bookmarkStart w:id="12" w:name="_Toc512406607"/>
      <w:bookmarkStart w:id="13" w:name="_Toc512406608"/>
      <w:bookmarkStart w:id="14" w:name="_Toc467834726"/>
      <w:bookmarkStart w:id="15" w:name="_Toc517166961"/>
      <w:bookmarkEnd w:id="11"/>
      <w:bookmarkEnd w:id="12"/>
      <w:bookmarkEnd w:id="13"/>
      <w:r w:rsidRPr="005B64B6">
        <w:rPr>
          <w:caps/>
        </w:rPr>
        <w:t>ZDŮVODNĚNÍ POTŘEBNOSTI REALIZACE PROJEKTU</w:t>
      </w:r>
      <w:bookmarkEnd w:id="14"/>
      <w:bookmarkEnd w:id="15"/>
    </w:p>
    <w:p w14:paraId="7474D5E7" w14:textId="77777777" w:rsidR="00673DFC" w:rsidRDefault="00673DFC" w:rsidP="00673DFC">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622104FB" w14:textId="7EF32E86" w:rsidR="00673DFC" w:rsidRDefault="00673DFC" w:rsidP="002260A4">
      <w:pPr>
        <w:pStyle w:val="Odstavecseseznamem"/>
        <w:numPr>
          <w:ilvl w:val="0"/>
          <w:numId w:val="4"/>
        </w:numPr>
        <w:jc w:val="both"/>
      </w:pPr>
      <w:r>
        <w:t>Popis dopadů a přínosů projektu s důrazem na popis dopadů na cílové skupiny.</w:t>
      </w:r>
    </w:p>
    <w:p w14:paraId="70763995" w14:textId="77777777" w:rsidR="00C23F14" w:rsidRPr="00BC33EA" w:rsidRDefault="00C23F14" w:rsidP="00E17859">
      <w:pPr>
        <w:pStyle w:val="Nadpis1"/>
        <w:numPr>
          <w:ilvl w:val="0"/>
          <w:numId w:val="14"/>
        </w:numPr>
        <w:ind w:left="851" w:hanging="567"/>
        <w:jc w:val="both"/>
        <w:rPr>
          <w:caps/>
        </w:rPr>
      </w:pPr>
      <w:bookmarkStart w:id="16" w:name="_Toc517166962"/>
      <w:r w:rsidRPr="00BC33EA">
        <w:rPr>
          <w:caps/>
        </w:rPr>
        <w:t>Management projektu</w:t>
      </w:r>
      <w:r w:rsidR="006E5C82" w:rsidRPr="00BC33EA">
        <w:rPr>
          <w:caps/>
        </w:rPr>
        <w:t xml:space="preserve"> a řízení </w:t>
      </w:r>
      <w:r w:rsidR="00DC247C" w:rsidRPr="00BC33EA">
        <w:rPr>
          <w:caps/>
        </w:rPr>
        <w:t>lidských zdrojů</w:t>
      </w:r>
      <w:bookmarkEnd w:id="16"/>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C5DBCA8" w:rsidR="00865602" w:rsidRPr="007A4B2D" w:rsidRDefault="00865602" w:rsidP="00C77CFF">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73DFC">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7" w:name="_Toc517166963"/>
      <w:r w:rsidRPr="004A323F">
        <w:rPr>
          <w:caps/>
        </w:rPr>
        <w:t>Technické a technologické řešení projektu</w:t>
      </w:r>
      <w:bookmarkEnd w:id="17"/>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658F17DB"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w:t>
      </w:r>
      <w:r w:rsidR="005C2A29">
        <w:t> </w:t>
      </w:r>
      <w:r>
        <w:t>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0722D08A"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w:t>
      </w:r>
      <w:r w:rsidR="005C2A29">
        <w:t> </w:t>
      </w:r>
      <w:r w:rsidRPr="00AC12AA">
        <w:t>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45DCE27E" w:rsidR="000C6947" w:rsidRDefault="003C2409" w:rsidP="001C22F2">
      <w:pPr>
        <w:pStyle w:val="Odstavecseseznamem"/>
        <w:numPr>
          <w:ilvl w:val="1"/>
          <w:numId w:val="4"/>
        </w:numPr>
        <w:jc w:val="both"/>
      </w:pPr>
      <w:r>
        <w:t>popis dalších relevantních technických a technologických zásad pro specifikaci a</w:t>
      </w:r>
      <w:r w:rsidR="005C2A29">
        <w:t> </w:t>
      </w:r>
      <w:r>
        <w:t xml:space="preserve">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8" w:name="_Toc517166964"/>
      <w:r w:rsidRPr="004A323F">
        <w:rPr>
          <w:caps/>
        </w:rPr>
        <w:t>Vliv projektu na životní prostředí</w:t>
      </w:r>
      <w:bookmarkEnd w:id="18"/>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5E7939E6" w:rsidR="00CA66B2" w:rsidRDefault="00CA66B2" w:rsidP="00CA66B2">
      <w:pPr>
        <w:pStyle w:val="Odstavecseseznamem"/>
        <w:numPr>
          <w:ilvl w:val="0"/>
          <w:numId w:val="4"/>
        </w:numPr>
        <w:jc w:val="both"/>
      </w:pPr>
      <w:r>
        <w:t>Identifikace potenciálně negativních dopadů projektu na životní prostředí a obyvatelstvo a</w:t>
      </w:r>
      <w:r w:rsidR="005C2A29">
        <w:t> </w:t>
      </w:r>
      <w:r>
        <w:t>návrh opatření na jejich eliminaci, pokud jsou negativní dopady relevantní.</w:t>
      </w:r>
    </w:p>
    <w:p w14:paraId="78CE0E8B" w14:textId="14C506C9" w:rsidR="006E5C82" w:rsidRDefault="006E5C82" w:rsidP="00B732EA">
      <w:pPr>
        <w:pStyle w:val="Nadpis1"/>
        <w:ind w:left="360"/>
        <w:jc w:val="both"/>
        <w:rPr>
          <w:caps/>
        </w:rPr>
      </w:pPr>
    </w:p>
    <w:p w14:paraId="00E85708" w14:textId="1BD0FCB6" w:rsidR="00932786" w:rsidRPr="004A323F" w:rsidRDefault="00932786" w:rsidP="00B732EA">
      <w:pPr>
        <w:pStyle w:val="Nadpis1"/>
        <w:numPr>
          <w:ilvl w:val="0"/>
          <w:numId w:val="14"/>
        </w:numPr>
        <w:spacing w:before="0"/>
        <w:ind w:left="851" w:hanging="567"/>
        <w:jc w:val="both"/>
        <w:rPr>
          <w:rFonts w:eastAsiaTheme="minorHAnsi"/>
          <w:caps/>
        </w:rPr>
      </w:pPr>
      <w:bookmarkStart w:id="19" w:name="_Toc485821253"/>
      <w:bookmarkStart w:id="20" w:name="_Toc488138084"/>
      <w:bookmarkStart w:id="21" w:name="_Toc485821254"/>
      <w:bookmarkStart w:id="22" w:name="_Toc488138085"/>
      <w:bookmarkStart w:id="23" w:name="_Toc485821255"/>
      <w:bookmarkStart w:id="24" w:name="_Toc488138086"/>
      <w:bookmarkStart w:id="25" w:name="_Toc485821256"/>
      <w:bookmarkStart w:id="26" w:name="_Toc488138087"/>
      <w:bookmarkStart w:id="27" w:name="_Toc485821257"/>
      <w:bookmarkStart w:id="28" w:name="_Toc488138088"/>
      <w:bookmarkStart w:id="29" w:name="_Toc485821258"/>
      <w:bookmarkStart w:id="30" w:name="_Toc488138089"/>
      <w:bookmarkStart w:id="31" w:name="_Toc485821259"/>
      <w:bookmarkStart w:id="32" w:name="_Toc488138090"/>
      <w:bookmarkStart w:id="33" w:name="_Toc485821260"/>
      <w:bookmarkStart w:id="34" w:name="_Toc488138091"/>
      <w:bookmarkStart w:id="35" w:name="_Toc51716696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4A323F">
        <w:rPr>
          <w:rFonts w:eastAsiaTheme="minorHAnsi"/>
          <w:caps/>
        </w:rPr>
        <w:t>Výstupy projektu</w:t>
      </w:r>
      <w:bookmarkEnd w:id="35"/>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36" w:name="_Toc517166966"/>
      <w:r w:rsidRPr="004A323F">
        <w:rPr>
          <w:caps/>
        </w:rPr>
        <w:t>Připravenost projektu k realizaci</w:t>
      </w:r>
      <w:bookmarkEnd w:id="3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5ACD01E7" w:rsidR="000701B6" w:rsidRDefault="00205754" w:rsidP="008A3E67">
      <w:pPr>
        <w:pStyle w:val="Odstavecseseznamem"/>
        <w:numPr>
          <w:ilvl w:val="1"/>
          <w:numId w:val="4"/>
        </w:numPr>
        <w:jc w:val="both"/>
      </w:pPr>
      <w:r>
        <w:t>stav smluvního vztahu mezi žadatelem a objednatelem veřejné dopravy (smlouvy o</w:t>
      </w:r>
      <w:r w:rsidR="00F33D98">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65DB2B6B"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w:t>
      </w:r>
      <w:r w:rsidR="005C2A29">
        <w:t> </w:t>
      </w:r>
      <w:r w:rsidR="00D03F2C">
        <w:t>nabytí právní moci</w:t>
      </w:r>
      <w:r w:rsidR="004E5BE0">
        <w:t>,</w:t>
      </w:r>
    </w:p>
    <w:p w14:paraId="1876E895" w14:textId="68C17B8C"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w:t>
      </w:r>
      <w:r w:rsidR="005C2A29">
        <w:t> </w:t>
      </w:r>
      <w:r>
        <w:t>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21DACBCC" w14:textId="10611027" w:rsidR="00437830" w:rsidRPr="00DC2391" w:rsidRDefault="007E0B29" w:rsidP="002F1F29">
      <w:pPr>
        <w:pStyle w:val="Odstavecseseznamem"/>
        <w:numPr>
          <w:ilvl w:val="1"/>
          <w:numId w:val="4"/>
        </w:numPr>
        <w:jc w:val="both"/>
      </w:pPr>
      <w:r>
        <w:t>předpokládaný termín ukončení technické přípravy v případě rozpracovanosti.</w:t>
      </w:r>
      <w:r w:rsidR="00673DFC" w:rsidRPr="00482EA1" w:rsidDel="00673DFC">
        <w:t xml:space="preserve"> </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456D5336"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673DFC">
        <w:t>.</w:t>
      </w:r>
    </w:p>
    <w:p w14:paraId="2840F49C" w14:textId="77777777" w:rsidR="002F1F29" w:rsidRDefault="002F1F29"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37" w:name="_Toc517166967"/>
      <w:r>
        <w:rPr>
          <w:rFonts w:eastAsiaTheme="minorHAnsi"/>
          <w:caps/>
        </w:rPr>
        <w:t>Způsob stanovení cen do rozpočtu projektu</w:t>
      </w:r>
      <w:bookmarkEnd w:id="37"/>
    </w:p>
    <w:p w14:paraId="3E493E9D" w14:textId="77777777" w:rsidR="00673DFC" w:rsidRPr="0024636B" w:rsidRDefault="00673DFC" w:rsidP="00673DFC">
      <w:pPr>
        <w:jc w:val="both"/>
      </w:pPr>
      <w:r w:rsidRPr="0024636B">
        <w:t>Způsoby stanovení cen do rozpočtu projektu mimo stavební práce</w:t>
      </w:r>
    </w:p>
    <w:p w14:paraId="1AF3D2B9" w14:textId="77777777" w:rsidR="00673DFC" w:rsidRPr="0024636B" w:rsidRDefault="00673DFC" w:rsidP="00673DFC">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16E7B3D7" w14:textId="77777777" w:rsidR="00673DFC" w:rsidRPr="0024636B" w:rsidRDefault="00673DFC" w:rsidP="00673DFC">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51EAEE29" w14:textId="5AF92002" w:rsidR="00673DFC" w:rsidRPr="0024636B" w:rsidRDefault="00673DFC" w:rsidP="00673DFC">
      <w:pPr>
        <w:pStyle w:val="Odstavecseseznamem"/>
        <w:numPr>
          <w:ilvl w:val="0"/>
          <w:numId w:val="38"/>
        </w:numPr>
        <w:jc w:val="both"/>
      </w:pPr>
      <w:r w:rsidRPr="0024636B">
        <w:t>V případě, že zadávací/výběrové řízení bylo ukončeno, tj. byla uzavřena smlouva na plnění zakázky (dále také „ukončená zakázka“), žadatel stanoví cenu na základě ukončené zakázky a</w:t>
      </w:r>
      <w:r w:rsidR="005C2A29">
        <w:t> </w:t>
      </w:r>
      <w:r w:rsidRPr="0024636B">
        <w:t xml:space="preserve">uzavřené smlouvy na plnění zakázky. </w:t>
      </w:r>
    </w:p>
    <w:p w14:paraId="3CBF776E" w14:textId="77777777" w:rsidR="00673DFC" w:rsidRPr="0024636B" w:rsidRDefault="00673DFC" w:rsidP="00673DFC">
      <w:pPr>
        <w:pStyle w:val="Odstavecseseznamem"/>
        <w:numPr>
          <w:ilvl w:val="0"/>
          <w:numId w:val="38"/>
        </w:numPr>
        <w:jc w:val="both"/>
      </w:pPr>
      <w:r w:rsidRPr="0024636B">
        <w:t>Stanovení ceny přímých nákupů do 100 000 Kč bez DPH žadatel nepředkládá.</w:t>
      </w:r>
    </w:p>
    <w:p w14:paraId="18559D51" w14:textId="580F9AA3" w:rsidR="00673DFC" w:rsidRPr="0024636B" w:rsidRDefault="00673DFC" w:rsidP="00673DFC">
      <w:pPr>
        <w:jc w:val="both"/>
      </w:pPr>
      <w:r w:rsidRPr="0024636B">
        <w:t>Stanovení cen se netýká stavebních prací. Ocenění stavebních prací žadatel dokládá přílohou č. 1</w:t>
      </w:r>
      <w:r>
        <w:t>6</w:t>
      </w:r>
      <w:r w:rsidRPr="0024636B">
        <w:t xml:space="preserve"> – Položkový rozpočet stavby podle jednotného ceníku stavebních prací (viz Specifická pravidla pro žadatele a příjemce, kap. 3.2.4 Povinné přílohy k žádosti o podporu)</w:t>
      </w:r>
      <w:r>
        <w:t>.</w:t>
      </w:r>
      <w:r w:rsidRPr="0024636B">
        <w:t xml:space="preserve"> </w:t>
      </w:r>
    </w:p>
    <w:p w14:paraId="18AC13E1" w14:textId="542E4D71" w:rsidR="00673DFC" w:rsidRPr="0024636B" w:rsidRDefault="00695E91" w:rsidP="00673DFC">
      <w:pPr>
        <w:pStyle w:val="Odstavecseseznamem"/>
        <w:numPr>
          <w:ilvl w:val="0"/>
          <w:numId w:val="42"/>
        </w:numPr>
        <w:ind w:left="426" w:hanging="426"/>
        <w:jc w:val="both"/>
        <w:rPr>
          <w:b/>
        </w:rPr>
      </w:pPr>
      <w:r w:rsidRPr="00084F90">
        <w:rPr>
          <w:b/>
        </w:rPr>
        <w:t>Stanovení cen do rozpočtu projektu</w:t>
      </w:r>
      <w:r w:rsidR="00673DFC" w:rsidRPr="00673DFC">
        <w:rPr>
          <w:b/>
        </w:rPr>
        <w:t xml:space="preserve"> </w:t>
      </w:r>
    </w:p>
    <w:p w14:paraId="1C836C24" w14:textId="77777777" w:rsidR="00673DFC" w:rsidRPr="0024636B" w:rsidRDefault="00673DFC" w:rsidP="00673DFC">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t xml:space="preserve">stanovení </w:t>
      </w:r>
      <w:r w:rsidRPr="0024636B">
        <w:t>souhrnně popíše v této části studie proveditelnosti.</w:t>
      </w:r>
    </w:p>
    <w:p w14:paraId="78D86CE7" w14:textId="77777777" w:rsidR="00673DFC" w:rsidRPr="0024636B" w:rsidRDefault="00673DFC" w:rsidP="00673DFC">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21D6D33B" w14:textId="164AACB0" w:rsidR="00673DFC" w:rsidRPr="0024636B" w:rsidRDefault="00673DFC" w:rsidP="00673DFC">
      <w:pPr>
        <w:pStyle w:val="Odstavecseseznamem"/>
        <w:numPr>
          <w:ilvl w:val="0"/>
          <w:numId w:val="37"/>
        </w:numPr>
        <w:jc w:val="both"/>
      </w:pPr>
      <w:r w:rsidRPr="0024636B">
        <w:t>Stáří zdrojových dat pro doložení ceny je stanoveno na 6 měsíců před datem podání žádosti o</w:t>
      </w:r>
      <w:r w:rsidR="00F33D98">
        <w:t> </w:t>
      </w:r>
      <w:r w:rsidRPr="0024636B">
        <w:t>podporu. U ceníků, dostupných na internetu, se má za to, že jde o podklady aktuální, tj. splňují podmínku 6 měsíců platnosti. V případě využití dat starších 6 měsíců je žadatel povinen zdůvodnit, že:</w:t>
      </w:r>
    </w:p>
    <w:p w14:paraId="497234E8" w14:textId="77777777" w:rsidR="00673DFC" w:rsidRPr="0024636B" w:rsidRDefault="00673DFC" w:rsidP="00673DFC">
      <w:pPr>
        <w:pStyle w:val="Odstavecseseznamem"/>
        <w:numPr>
          <w:ilvl w:val="1"/>
          <w:numId w:val="37"/>
        </w:numPr>
        <w:jc w:val="both"/>
      </w:pPr>
      <w:r w:rsidRPr="0024636B">
        <w:t>uváděná cenová úroveň je stále aktuální,</w:t>
      </w:r>
    </w:p>
    <w:p w14:paraId="2C1AB80C" w14:textId="18E9F8C2" w:rsidR="00695E91" w:rsidRPr="0055621D" w:rsidRDefault="00673DFC" w:rsidP="002F1F29">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r w:rsidRPr="00084F90" w:rsidDel="00673DFC">
        <w:rPr>
          <w:b/>
        </w:rPr>
        <w:t xml:space="preserve"> </w:t>
      </w:r>
    </w:p>
    <w:p w14:paraId="0D96AD75" w14:textId="77777777" w:rsidR="00673DFC" w:rsidRPr="0024636B" w:rsidRDefault="00673DFC" w:rsidP="00673DFC">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68892037" w14:textId="77777777" w:rsidR="00673DFC" w:rsidRPr="0024636B" w:rsidRDefault="00673DFC" w:rsidP="00673DFC">
      <w:pPr>
        <w:pStyle w:val="Odstavecseseznamem"/>
        <w:numPr>
          <w:ilvl w:val="1"/>
          <w:numId w:val="37"/>
        </w:numPr>
        <w:jc w:val="both"/>
      </w:pPr>
      <w:r w:rsidRPr="0024636B">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A5DF74" w14:textId="77777777" w:rsidR="00673DFC" w:rsidRPr="0024636B" w:rsidRDefault="00673DFC" w:rsidP="00673DFC">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497A608C" w14:textId="77777777" w:rsidR="00673DFC" w:rsidRPr="0024636B" w:rsidRDefault="00673DFC" w:rsidP="00673DFC">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76D6BAFD" w14:textId="77777777" w:rsidR="00673DFC" w:rsidRPr="0024636B" w:rsidRDefault="00673DFC" w:rsidP="00673DFC">
      <w:pPr>
        <w:pStyle w:val="Odstavecseseznamem"/>
        <w:numPr>
          <w:ilvl w:val="2"/>
          <w:numId w:val="37"/>
        </w:numPr>
        <w:jc w:val="both"/>
      </w:pPr>
      <w:r w:rsidRPr="0024636B">
        <w:t>žadatel uvede identifikaci zakázky, data uzavření smlouvy, předmětu plnění, smluvní cenu a identifikaci dodavatele,</w:t>
      </w:r>
    </w:p>
    <w:p w14:paraId="26D07DD6" w14:textId="77777777" w:rsidR="00673DFC" w:rsidRPr="0024636B" w:rsidRDefault="00673DFC" w:rsidP="00673DFC">
      <w:pPr>
        <w:pStyle w:val="Odstavecseseznamem"/>
        <w:numPr>
          <w:ilvl w:val="1"/>
          <w:numId w:val="37"/>
        </w:numPr>
        <w:jc w:val="both"/>
      </w:pPr>
      <w:r w:rsidRPr="0024636B">
        <w:t>na základě údajů a informací získaných jiným vhodným způsobem,</w:t>
      </w:r>
    </w:p>
    <w:p w14:paraId="27785362" w14:textId="77777777" w:rsidR="00673DFC" w:rsidRPr="0024636B" w:rsidRDefault="00673DFC" w:rsidP="00673DFC">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E23ABDF" w14:textId="77777777" w:rsidR="00673DFC" w:rsidRPr="0024636B" w:rsidRDefault="00673DFC" w:rsidP="00673DFC">
      <w:pPr>
        <w:pStyle w:val="Odstavecseseznamem"/>
        <w:numPr>
          <w:ilvl w:val="1"/>
          <w:numId w:val="37"/>
        </w:numPr>
        <w:jc w:val="both"/>
      </w:pPr>
      <w:r w:rsidRPr="0024636B">
        <w:t>doložením expertního posudku.</w:t>
      </w:r>
    </w:p>
    <w:p w14:paraId="00EEA412" w14:textId="77777777" w:rsidR="00673DFC" w:rsidRPr="0024636B" w:rsidRDefault="00673DFC" w:rsidP="00673DFC">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ACCE144" w14:textId="14E89346" w:rsidR="00695E91" w:rsidRPr="0055621D" w:rsidRDefault="00695E91" w:rsidP="00695E91">
      <w:pPr>
        <w:pStyle w:val="Odstavecseseznamem"/>
        <w:numPr>
          <w:ilvl w:val="0"/>
          <w:numId w:val="37"/>
        </w:numPr>
        <w:spacing w:after="0"/>
        <w:ind w:left="714" w:hanging="357"/>
        <w:jc w:val="both"/>
      </w:pPr>
      <w:r w:rsidRPr="0055621D">
        <w:t xml:space="preserve">V případě, že žadatel do rozpočtu projektu zahrne jinou částku, než která vyplynula z jednoho z výše uvedených postupů (např. započtení inflace/vývoje trhu/změny kurzu </w:t>
      </w:r>
      <w:r w:rsidR="00673DFC">
        <w:t>cizích měn</w:t>
      </w:r>
      <w:r w:rsidRPr="0055621D">
        <w:t xml:space="preserve"> pro zakázky realizované za několik let nad cenu zjištěnou z aktuálního ceníku), uvedený postup úpravy ceny vhodně zdůvodní v popisu mechanismu stanovení ceny.</w:t>
      </w:r>
    </w:p>
    <w:p w14:paraId="60EAC37F" w14:textId="21511067" w:rsidR="00695E91" w:rsidRPr="00862EA7" w:rsidRDefault="00695E91" w:rsidP="00695E91">
      <w:pPr>
        <w:numPr>
          <w:ilvl w:val="0"/>
          <w:numId w:val="37"/>
        </w:numPr>
        <w:contextualSpacing/>
        <w:jc w:val="both"/>
      </w:pPr>
      <w:r w:rsidRPr="0055621D">
        <w:t xml:space="preserve">Stanovení ceny pro každý výdaj nad 100 000 Kč bez DPH </w:t>
      </w:r>
      <w:r w:rsidR="006705BC">
        <w:t>uvede žadatel v tabulce.</w:t>
      </w:r>
      <w:r w:rsidRPr="0055621D">
        <w:t xml:space="preserve"> Tabulku zpracovává pro každý výdaj položkového rozpočtu zvlášť. </w:t>
      </w:r>
      <w:r w:rsidRPr="00862EA7">
        <w:t xml:space="preserve"> </w:t>
      </w:r>
    </w:p>
    <w:p w14:paraId="5651B8D9" w14:textId="77777777" w:rsidR="006705BC" w:rsidRPr="00321CE0" w:rsidRDefault="006705BC" w:rsidP="006705BC">
      <w:pPr>
        <w:pStyle w:val="Odstavecseseznamem"/>
        <w:ind w:left="0"/>
        <w:jc w:val="both"/>
      </w:pPr>
      <w:r w:rsidRPr="0024636B">
        <w:t>Stanovení cen do rozpočtu projektu:</w:t>
      </w:r>
    </w:p>
    <w:bookmarkStart w:id="38" w:name="_MON_1528620284"/>
    <w:bookmarkEnd w:id="38"/>
    <w:p w14:paraId="182D2DD5" w14:textId="77777777" w:rsidR="006705BC" w:rsidRPr="00321CE0" w:rsidRDefault="006705BC" w:rsidP="006705BC">
      <w:pPr>
        <w:pStyle w:val="Odstavecseseznamem"/>
        <w:ind w:left="-11"/>
        <w:jc w:val="both"/>
      </w:pPr>
      <w:r w:rsidRPr="00321CE0">
        <w:object w:dxaOrig="15384" w:dyaOrig="1647" w14:anchorId="748CB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9" o:title=""/>
          </v:shape>
          <o:OLEObject Type="Embed" ProgID="Excel.Sheet.12" ShapeID="_x0000_i1025" DrawAspect="Content" ObjectID="_1629800330" r:id="rId10"/>
        </w:object>
      </w:r>
      <w:r w:rsidRPr="0024636B">
        <w:fldChar w:fldCharType="begin"/>
      </w:r>
      <w:r w:rsidRPr="00321CE0">
        <w:instrText xml:space="preserve"> LINK Excel.Sheet.12 F:\\CRR\\vzorove-tabulky-ceny.xlsx "vzor - ceny!R4C1:R10C9" \a \f 4 \h  \* MERGEFORMAT </w:instrText>
      </w:r>
      <w:r w:rsidRPr="0024636B">
        <w:fldChar w:fldCharType="separate"/>
      </w:r>
    </w:p>
    <w:p w14:paraId="1844056B" w14:textId="77777777" w:rsidR="006705BC" w:rsidRPr="00321CE0" w:rsidRDefault="006705BC" w:rsidP="006705BC">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0490A6D4" w14:textId="77777777" w:rsidR="006705BC" w:rsidRPr="00321CE0" w:rsidRDefault="006705BC" w:rsidP="006705BC">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3C5CB509" w14:textId="77777777" w:rsidR="006705BC" w:rsidRPr="00321CE0" w:rsidRDefault="006705BC" w:rsidP="006705BC">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B99DF94" w14:textId="77777777" w:rsidR="006705BC" w:rsidRPr="0024636B" w:rsidRDefault="006705BC" w:rsidP="006705BC">
      <w:pPr>
        <w:pStyle w:val="Odstavecseseznamem"/>
        <w:ind w:left="0"/>
        <w:jc w:val="both"/>
      </w:pPr>
      <w:r w:rsidRPr="0024636B">
        <w:t xml:space="preserve">Komentář ke stanovení ceny do rozpočtu projektu (pokud je relevantní). </w:t>
      </w:r>
    </w:p>
    <w:p w14:paraId="4866142F" w14:textId="71BD1B98" w:rsidR="006705BC" w:rsidRPr="0024636B" w:rsidRDefault="006705BC" w:rsidP="006705BC">
      <w:pPr>
        <w:pStyle w:val="Odstavecseseznamem"/>
        <w:numPr>
          <w:ilvl w:val="0"/>
          <w:numId w:val="42"/>
        </w:numPr>
        <w:ind w:left="426" w:hanging="426"/>
        <w:jc w:val="both"/>
        <w:rPr>
          <w:b/>
        </w:rPr>
      </w:pPr>
      <w:r w:rsidRPr="0024636B">
        <w:fldChar w:fldCharType="end"/>
      </w:r>
      <w:r w:rsidRPr="0024636B">
        <w:rPr>
          <w:b/>
        </w:rPr>
        <w:t>Způsob stanovení cen do rozpočtu na základě výsledku stanovení předpokládané hodnoty zakázky</w:t>
      </w:r>
    </w:p>
    <w:p w14:paraId="0F2137D4" w14:textId="04C99B9B" w:rsidR="006705BC" w:rsidRPr="00AA272B" w:rsidRDefault="006705BC" w:rsidP="006705BC">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33D98">
        <w:t>, v platném znění,</w:t>
      </w:r>
      <w:r w:rsidRPr="00AA272B">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33D98">
        <w:t> </w:t>
      </w:r>
      <w:r w:rsidRPr="00AA272B">
        <w:t xml:space="preserve">obdobnými zakázkami, uvede se název a identifikace zadavatelů těchto zakázek. Pokud se jedná o průzkum trhu, uvede se identifikace dodavatelů a jejich odhad předpokládané ceny plnění. </w:t>
      </w:r>
    </w:p>
    <w:p w14:paraId="086770F3" w14:textId="77777777" w:rsidR="006705BC" w:rsidRPr="0024636B" w:rsidRDefault="006705BC" w:rsidP="006705BC">
      <w:pPr>
        <w:pStyle w:val="Odstavecseseznamem"/>
        <w:numPr>
          <w:ilvl w:val="0"/>
          <w:numId w:val="37"/>
        </w:numPr>
        <w:jc w:val="both"/>
      </w:pPr>
      <w:r w:rsidRPr="0024636B">
        <w:t>Tím nejsou dotčeny povinnosti předkládat dokumentaci k veřejným zakázkám dle kapitoly 5 Obecných pravidel.</w:t>
      </w:r>
    </w:p>
    <w:p w14:paraId="0364BED9" w14:textId="77777777" w:rsidR="006705BC" w:rsidRPr="0024636B" w:rsidRDefault="006705BC" w:rsidP="006705BC">
      <w:pPr>
        <w:pStyle w:val="Odstavecseseznamem"/>
        <w:jc w:val="both"/>
      </w:pPr>
    </w:p>
    <w:p w14:paraId="4AFA3085" w14:textId="77777777" w:rsidR="006705BC" w:rsidRPr="0024636B" w:rsidRDefault="006705BC" w:rsidP="006705BC">
      <w:pPr>
        <w:pStyle w:val="Odstavecseseznamem"/>
        <w:jc w:val="both"/>
      </w:pPr>
      <w:r w:rsidRPr="0024636B">
        <w:t>Stanovení cen do rozpočtu na základě výsledku stanovení předpokládané hodnoty zakázky</w:t>
      </w:r>
    </w:p>
    <w:bookmarkStart w:id="39" w:name="_MON_1528620226"/>
    <w:bookmarkEnd w:id="39"/>
    <w:p w14:paraId="7B24462A" w14:textId="77777777" w:rsidR="006705BC" w:rsidRPr="0024636B" w:rsidRDefault="006705BC" w:rsidP="006705BC">
      <w:pPr>
        <w:pStyle w:val="Odstavecseseznamem"/>
        <w:ind w:left="0"/>
        <w:jc w:val="both"/>
      </w:pPr>
      <w:r w:rsidRPr="0058492E">
        <w:object w:dxaOrig="15384" w:dyaOrig="1647" w14:anchorId="0B90ADBE">
          <v:shape id="_x0000_i1026" type="#_x0000_t75" style="width:478.2pt;height:48.9pt" o:ole="">
            <v:imagedata r:id="rId11" o:title=""/>
          </v:shape>
          <o:OLEObject Type="Embed" ProgID="Excel.Sheet.12" ShapeID="_x0000_i1026" DrawAspect="Content" ObjectID="_1629800331" r:id="rId12"/>
        </w:object>
      </w:r>
    </w:p>
    <w:p w14:paraId="39A4B005" w14:textId="77777777" w:rsidR="006705BC" w:rsidRPr="0024636B" w:rsidRDefault="006705BC" w:rsidP="002F1F29">
      <w:pPr>
        <w:pStyle w:val="Odstavecseseznamem"/>
        <w:spacing w:after="240"/>
        <w:ind w:left="0"/>
        <w:jc w:val="both"/>
      </w:pPr>
      <w:r w:rsidRPr="0024636B">
        <w:t xml:space="preserve">Komentář ke stanovení ceny do rozpočtu (pokud je relevantní). </w:t>
      </w:r>
    </w:p>
    <w:p w14:paraId="7C7BFA30" w14:textId="77777777" w:rsidR="006705BC" w:rsidRPr="0024636B" w:rsidRDefault="006705BC" w:rsidP="006705BC">
      <w:pPr>
        <w:pStyle w:val="Odstavecseseznamem"/>
        <w:numPr>
          <w:ilvl w:val="0"/>
          <w:numId w:val="42"/>
        </w:numPr>
        <w:ind w:left="426" w:hanging="426"/>
        <w:jc w:val="both"/>
        <w:rPr>
          <w:b/>
        </w:rPr>
      </w:pPr>
      <w:r w:rsidRPr="0024636B">
        <w:rPr>
          <w:b/>
        </w:rPr>
        <w:t>Způsob stanovení cen do rozpočtu na základě ukončené zakázky</w:t>
      </w:r>
    </w:p>
    <w:p w14:paraId="3B3A10C1" w14:textId="77777777" w:rsidR="006705BC" w:rsidRPr="0024636B" w:rsidRDefault="006705BC" w:rsidP="006705BC">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3DA185C5" w14:textId="77777777" w:rsidR="006705BC" w:rsidRPr="0024636B" w:rsidRDefault="006705BC" w:rsidP="006705BC">
      <w:pPr>
        <w:pStyle w:val="Odstavecseseznamem"/>
        <w:numPr>
          <w:ilvl w:val="0"/>
          <w:numId w:val="37"/>
        </w:numPr>
        <w:jc w:val="both"/>
      </w:pPr>
      <w:r w:rsidRPr="0024636B">
        <w:t xml:space="preserve">Tím nejsou dotčeny povinnosti předkládat dokumentaci k zakázkám podle kapitoly 5 Obecných pravidel. </w:t>
      </w:r>
    </w:p>
    <w:p w14:paraId="78959F3E" w14:textId="77777777" w:rsidR="006705BC" w:rsidRPr="0024636B" w:rsidRDefault="006705BC" w:rsidP="006705BC">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1F0B1512" w14:textId="77777777" w:rsidR="006705BC" w:rsidRPr="0024636B" w:rsidRDefault="006705BC" w:rsidP="006705BC">
      <w:pPr>
        <w:pStyle w:val="Odstavecseseznamem"/>
        <w:numPr>
          <w:ilvl w:val="0"/>
          <w:numId w:val="37"/>
        </w:numPr>
        <w:jc w:val="both"/>
      </w:pPr>
      <w:r w:rsidRPr="0024636B">
        <w:t>Pokud byla do ukončené zakázky podána jedna nabídka, žadatel uvede stanovení předpokládané hodnoty zakázky podle bodu 2.</w:t>
      </w:r>
    </w:p>
    <w:p w14:paraId="077E70AB" w14:textId="65EE09E4" w:rsidR="002F1F29" w:rsidRDefault="006705BC" w:rsidP="00B732EA">
      <w:pPr>
        <w:spacing w:before="120"/>
      </w:pPr>
      <w:r w:rsidRPr="0024636B">
        <w:t>Stanovení cen do rozpočtu na základě ukončené zakázky</w:t>
      </w:r>
      <w:bookmarkStart w:id="40" w:name="_MON_1528619905"/>
      <w:bookmarkEnd w:id="40"/>
      <w:r w:rsidRPr="0058492E">
        <w:object w:dxaOrig="13863" w:dyaOrig="2085" w14:anchorId="4DE8F140">
          <v:shape id="_x0000_i1027" type="#_x0000_t75" style="width:459.15pt;height:68.6pt" o:ole="">
            <v:imagedata r:id="rId13" o:title=""/>
          </v:shape>
          <o:OLEObject Type="Embed" ProgID="Excel.Sheet.12" ShapeID="_x0000_i1027" DrawAspect="Content" ObjectID="_1629800332" r:id="rId14"/>
        </w:object>
      </w:r>
      <w:r w:rsidRPr="0024636B">
        <w:t xml:space="preserve">Komentář ke stanovení ceny do rozpočtu (pokud je relevantní). </w:t>
      </w:r>
    </w:p>
    <w:p w14:paraId="5348F2B7" w14:textId="456859A1" w:rsidR="00B32019" w:rsidRPr="004A323F" w:rsidRDefault="00361A7A" w:rsidP="00E17859">
      <w:pPr>
        <w:pStyle w:val="Nadpis1"/>
        <w:numPr>
          <w:ilvl w:val="0"/>
          <w:numId w:val="14"/>
        </w:numPr>
        <w:ind w:left="851" w:hanging="567"/>
        <w:jc w:val="both"/>
        <w:rPr>
          <w:caps/>
        </w:rPr>
      </w:pPr>
      <w:bookmarkStart w:id="41" w:name="_Toc512406616"/>
      <w:bookmarkStart w:id="42" w:name="_Toc517166968"/>
      <w:r>
        <w:t xml:space="preserve">REKAPITULACE ROZPOČTU </w:t>
      </w:r>
      <w:bookmarkStart w:id="43" w:name="_Toc485821264"/>
      <w:bookmarkStart w:id="44" w:name="_Toc488138095"/>
      <w:bookmarkStart w:id="45" w:name="_Toc485821265"/>
      <w:bookmarkStart w:id="46" w:name="_Toc488138096"/>
      <w:bookmarkStart w:id="47" w:name="_Toc485821266"/>
      <w:bookmarkStart w:id="48" w:name="_Toc488138097"/>
      <w:bookmarkStart w:id="49" w:name="_Toc485821267"/>
      <w:bookmarkStart w:id="50" w:name="_Toc488138098"/>
      <w:bookmarkStart w:id="51" w:name="_Toc485821268"/>
      <w:bookmarkStart w:id="52" w:name="_Toc488138099"/>
      <w:bookmarkStart w:id="53" w:name="_Toc485821269"/>
      <w:bookmarkStart w:id="54" w:name="_Toc488138100"/>
      <w:bookmarkStart w:id="55" w:name="_Toc485821270"/>
      <w:bookmarkStart w:id="56" w:name="_Toc488138101"/>
      <w:bookmarkStart w:id="57" w:name="_MON_1528538227"/>
      <w:bookmarkStart w:id="58" w:name="_Toc485821271"/>
      <w:bookmarkStart w:id="59" w:name="_Toc488138102"/>
      <w:bookmarkEnd w:id="4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D94F09">
        <w:rPr>
          <w:caps/>
        </w:rPr>
        <w:t>projektu</w:t>
      </w:r>
      <w:r w:rsidR="000E4312">
        <w:rPr>
          <w:rStyle w:val="Znakapoznpodarou"/>
          <w:caps/>
        </w:rPr>
        <w:footnoteReference w:id="2"/>
      </w:r>
      <w:bookmarkEnd w:id="42"/>
    </w:p>
    <w:p w14:paraId="23B2BD7E" w14:textId="77777777" w:rsidR="00361A7A" w:rsidRPr="00B732EA" w:rsidRDefault="00361A7A" w:rsidP="00361A7A">
      <w:pPr>
        <w:pStyle w:val="Odstavecseseznamem"/>
        <w:numPr>
          <w:ilvl w:val="0"/>
          <w:numId w:val="4"/>
        </w:numPr>
        <w:jc w:val="both"/>
      </w:pPr>
      <w:r w:rsidRPr="00B732EA">
        <w:t>Uveďte v tabulce plán cash-</w:t>
      </w:r>
      <w:proofErr w:type="spellStart"/>
      <w:r w:rsidRPr="00B732EA">
        <w:t>flow</w:t>
      </w:r>
      <w:proofErr w:type="spellEnd"/>
      <w:r w:rsidRPr="00B732EA">
        <w:t xml:space="preserve"> v době udržitelnosti projektu v členění po letech (financování provozní fáze projektu po dobu udržitelnosti):</w:t>
      </w:r>
    </w:p>
    <w:p w14:paraId="1B1C5508" w14:textId="715A1327" w:rsidR="00361A7A" w:rsidRPr="00B732EA" w:rsidRDefault="006F4E25" w:rsidP="00361A7A">
      <w:pPr>
        <w:pStyle w:val="Odstavecseseznamem"/>
        <w:numPr>
          <w:ilvl w:val="3"/>
          <w:numId w:val="4"/>
        </w:numPr>
        <w:ind w:left="1210"/>
        <w:jc w:val="both"/>
      </w:pPr>
      <w:r>
        <w:t>p</w:t>
      </w:r>
      <w:r w:rsidR="00361A7A" w:rsidRPr="00B732EA">
        <w:t>rovozní výdaje a příjmy příjemce plynoucí z provozu projektu, stanovené bez zohlednění inflace,</w:t>
      </w:r>
    </w:p>
    <w:p w14:paraId="28F6C79C" w14:textId="4AE85265" w:rsidR="00361A7A" w:rsidRPr="00B732EA" w:rsidRDefault="006F4E25" w:rsidP="00361A7A">
      <w:pPr>
        <w:pStyle w:val="Odstavecseseznamem"/>
        <w:numPr>
          <w:ilvl w:val="3"/>
          <w:numId w:val="4"/>
        </w:numPr>
        <w:ind w:left="1210"/>
        <w:jc w:val="both"/>
      </w:pPr>
      <w:r>
        <w:t>č</w:t>
      </w:r>
      <w:r w:rsidR="00361A7A" w:rsidRPr="00B732EA">
        <w:t>isté jiné peněžní příjmy během realizace projektu,</w:t>
      </w:r>
    </w:p>
    <w:p w14:paraId="1E546BE3" w14:textId="578C432C" w:rsidR="00361A7A" w:rsidRPr="00B732EA" w:rsidRDefault="006F4E25" w:rsidP="00361A7A">
      <w:pPr>
        <w:pStyle w:val="Odstavecseseznamem"/>
        <w:numPr>
          <w:ilvl w:val="3"/>
          <w:numId w:val="4"/>
        </w:numPr>
        <w:ind w:left="1210"/>
        <w:jc w:val="both"/>
      </w:pPr>
      <w:r>
        <w:t>z</w:t>
      </w:r>
      <w:r w:rsidR="00361A7A" w:rsidRPr="00B732EA">
        <w:t>droje financování provozních výdajů.</w:t>
      </w:r>
    </w:p>
    <w:p w14:paraId="27BBB07E" w14:textId="77777777" w:rsidR="00361A7A" w:rsidRPr="006F4E25" w:rsidRDefault="00361A7A" w:rsidP="00361A7A">
      <w:pPr>
        <w:pStyle w:val="Odstavecseseznamem"/>
        <w:numPr>
          <w:ilvl w:val="0"/>
          <w:numId w:val="4"/>
        </w:numPr>
        <w:jc w:val="both"/>
      </w:pPr>
      <w:r w:rsidRPr="00B732EA">
        <w:t>Vyhodnocení plánu cash-</w:t>
      </w:r>
      <w:proofErr w:type="spellStart"/>
      <w:r w:rsidRPr="00B732EA">
        <w:t>flow</w:t>
      </w:r>
      <w:proofErr w:type="spellEnd"/>
      <w:r w:rsidRPr="00B732EA">
        <w:t>. Zdůvodnění negativního cash-</w:t>
      </w:r>
      <w:proofErr w:type="spellStart"/>
      <w:r w:rsidRPr="00B732EA">
        <w:t>flow</w:t>
      </w:r>
      <w:proofErr w:type="spellEnd"/>
      <w:r w:rsidRPr="00B732EA">
        <w:t xml:space="preserve"> v některém období a zdroj prostředků a způsob překlenutí.</w:t>
      </w:r>
    </w:p>
    <w:p w14:paraId="53325AB8" w14:textId="4BBB6CE3" w:rsidR="00361A7A" w:rsidRDefault="00361A7A" w:rsidP="001A62FA">
      <w:pPr>
        <w:pStyle w:val="Odstavecseseznamem"/>
        <w:numPr>
          <w:ilvl w:val="0"/>
          <w:numId w:val="4"/>
        </w:numPr>
        <w:jc w:val="both"/>
      </w:pPr>
      <w:r>
        <w:t>Položkový rozpočet způsobilých výdajů projektu:</w:t>
      </w:r>
    </w:p>
    <w:p w14:paraId="0E7973CB" w14:textId="00E0B8CC" w:rsidR="001A62FA" w:rsidRPr="009F0AA0" w:rsidRDefault="001A62FA" w:rsidP="00BC33EA">
      <w:pPr>
        <w:pStyle w:val="Odstavecseseznamem"/>
        <w:numPr>
          <w:ilvl w:val="1"/>
          <w:numId w:val="4"/>
        </w:numPr>
        <w:jc w:val="both"/>
      </w:pPr>
      <w:r w:rsidRPr="009F0AA0">
        <w:t xml:space="preserve">u každé položky rozpočtu projektu musí být uvedeno, zda se jedná o hlavní nebo vedlejší aktivity projektu podle kap. </w:t>
      </w:r>
      <w:r w:rsidR="0011439C">
        <w:t>3.</w:t>
      </w:r>
      <w:r w:rsidRPr="009F0AA0">
        <w:t>2.</w:t>
      </w:r>
      <w:r w:rsidR="0011439C">
        <w:t>2</w:t>
      </w:r>
      <w:r w:rsidRPr="009F0AA0">
        <w:t xml:space="preserve">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5"/>
          <w:footerReference w:type="default" r:id="rId16"/>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t>V</w:t>
      </w:r>
      <w:r w:rsidR="003B5831" w:rsidRPr="009F0AA0">
        <w:t xml:space="preserve">zor </w:t>
      </w:r>
      <w:r w:rsidR="001A62FA" w:rsidRPr="009F0AA0">
        <w:t>položkového rozpočtu projektu</w:t>
      </w:r>
      <w:r w:rsidR="003B5831">
        <w:t xml:space="preserve"> s příkladem položek</w:t>
      </w:r>
      <w:r w:rsidR="001A62FA" w:rsidRPr="009F0AA0">
        <w:t>:</w:t>
      </w:r>
    </w:p>
    <w:bookmarkStart w:id="60" w:name="_MON_1534056775"/>
    <w:bookmarkEnd w:id="60"/>
    <w:p w14:paraId="25B9FA2C" w14:textId="6F25B02F" w:rsidR="0060382E" w:rsidRDefault="00695E91" w:rsidP="00B732EA">
      <w:pPr>
        <w:ind w:left="360"/>
        <w:jc w:val="both"/>
        <w:rPr>
          <w:rFonts w:cs="Arial"/>
        </w:rPr>
        <w:sectPr w:rsidR="0060382E" w:rsidSect="0060382E">
          <w:pgSz w:w="16838" w:h="11906" w:orient="landscape"/>
          <w:pgMar w:top="1417" w:right="1417" w:bottom="1417" w:left="1417" w:header="708" w:footer="708" w:gutter="0"/>
          <w:cols w:space="708"/>
          <w:docGrid w:linePitch="360"/>
        </w:sectPr>
      </w:pPr>
      <w:r>
        <w:object w:dxaOrig="18520" w:dyaOrig="2511" w14:anchorId="1C6C42D2">
          <v:shape id="_x0000_i1028" type="#_x0000_t75" style="width:700.3pt;height:137.2pt" o:ole="">
            <v:imagedata r:id="rId17" o:title=""/>
          </v:shape>
          <o:OLEObject Type="Embed" ProgID="Excel.Sheet.12" ShapeID="_x0000_i1028" DrawAspect="Content" ObjectID="_1629800333" r:id="rId18"/>
        </w:object>
      </w:r>
    </w:p>
    <w:p w14:paraId="6E7A24E0" w14:textId="322096E3" w:rsidR="005211DB" w:rsidRPr="00A97294" w:rsidRDefault="005211DB" w:rsidP="00E17859">
      <w:pPr>
        <w:pStyle w:val="Nadpis1"/>
        <w:numPr>
          <w:ilvl w:val="0"/>
          <w:numId w:val="14"/>
        </w:numPr>
        <w:ind w:left="851" w:hanging="567"/>
        <w:jc w:val="both"/>
        <w:rPr>
          <w:caps/>
        </w:rPr>
      </w:pPr>
      <w:bookmarkStart w:id="61" w:name="_Toc517166969"/>
      <w:r w:rsidRPr="00A97294">
        <w:rPr>
          <w:caps/>
        </w:rPr>
        <w:t>rizik</w:t>
      </w:r>
      <w:r w:rsidR="00361A7A">
        <w:rPr>
          <w:caps/>
        </w:rPr>
        <w:t>a v projektu</w:t>
      </w:r>
      <w:r w:rsidR="00AA6E68" w:rsidRPr="00A97294">
        <w:rPr>
          <w:rStyle w:val="Znakapoznpodarou"/>
          <w:b w:val="0"/>
          <w:caps/>
        </w:rPr>
        <w:footnoteReference w:id="3"/>
      </w:r>
      <w:bookmarkEnd w:id="61"/>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7E05520D" w:rsidR="0005513F" w:rsidRPr="00E20FDB" w:rsidRDefault="0005513F" w:rsidP="00F33D98">
            <w:r w:rsidRPr="00E20FDB">
              <w:t>Ne</w:t>
            </w:r>
            <w:r>
              <w:t>d</w:t>
            </w:r>
            <w:r w:rsidRPr="00E20FDB">
              <w:t>ostatek finančních prostředků v</w:t>
            </w:r>
            <w:r w:rsidR="00F33D98">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3AAD21D4" w14:textId="77777777" w:rsidR="00361A7A" w:rsidRDefault="00361A7A" w:rsidP="00361A7A">
      <w:pPr>
        <w:jc w:val="both"/>
      </w:pPr>
    </w:p>
    <w:p w14:paraId="052DCCB0" w14:textId="71CC0372" w:rsidR="00361A7A" w:rsidRDefault="00361A7A" w:rsidP="00361A7A">
      <w:pPr>
        <w:jc w:val="both"/>
      </w:pPr>
      <w:r>
        <w:t xml:space="preserve">Žadatel uvede informace o dalších projektech, které předložil do výzev ŘO IROP, nositele ITI nebo IPRÚ </w:t>
      </w:r>
      <w:r w:rsidRPr="000F34B2">
        <w:rPr>
          <w:i/>
        </w:rPr>
        <w:t>(číslo projektu, alokace, aktivity projektu)</w:t>
      </w:r>
      <w:r>
        <w:t>.</w:t>
      </w:r>
    </w:p>
    <w:p w14:paraId="651E0700" w14:textId="77777777" w:rsidR="00D2599C" w:rsidRDefault="00D2599C" w:rsidP="008A3E67">
      <w:pPr>
        <w:pStyle w:val="Odstavecseseznamem"/>
        <w:jc w:val="both"/>
      </w:pPr>
    </w:p>
    <w:p w14:paraId="44357539" w14:textId="65AE735B" w:rsidR="000855EE" w:rsidRDefault="000855EE" w:rsidP="00E17859">
      <w:pPr>
        <w:pStyle w:val="Nadpis1"/>
        <w:numPr>
          <w:ilvl w:val="0"/>
          <w:numId w:val="14"/>
        </w:numPr>
        <w:ind w:left="851" w:hanging="567"/>
        <w:jc w:val="both"/>
        <w:rPr>
          <w:caps/>
        </w:rPr>
      </w:pPr>
      <w:bookmarkStart w:id="62" w:name="_Toc512406619"/>
      <w:bookmarkStart w:id="63" w:name="_Toc512406620"/>
      <w:bookmarkStart w:id="64" w:name="_Toc512406621"/>
      <w:bookmarkStart w:id="65" w:name="_Toc517166970"/>
      <w:bookmarkEnd w:id="62"/>
      <w:bookmarkEnd w:id="63"/>
      <w:bookmarkEnd w:id="64"/>
      <w:r>
        <w:rPr>
          <w:caps/>
        </w:rPr>
        <w:t xml:space="preserve">Vliv projektu na horizontální </w:t>
      </w:r>
      <w:r w:rsidR="00865602">
        <w:rPr>
          <w:caps/>
        </w:rPr>
        <w:t>principy</w:t>
      </w:r>
      <w:bookmarkEnd w:id="65"/>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42BA4C7A"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w:t>
      </w:r>
    </w:p>
    <w:p w14:paraId="1EF543EF" w14:textId="32C43D92"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580F7A39" w14:textId="77777777" w:rsidR="00361A7A" w:rsidRDefault="00361A7A" w:rsidP="00361A7A">
      <w:pPr>
        <w:jc w:val="both"/>
      </w:pPr>
      <w:r>
        <w:t xml:space="preserve">Popis žadatel uvádí v ISKP14+ v záložce horizontální principy v poli </w:t>
      </w:r>
      <w:r w:rsidRPr="005A72F5">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66" w:name="_Toc512406623"/>
      <w:bookmarkStart w:id="67" w:name="_Toc517166971"/>
      <w:bookmarkEnd w:id="66"/>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7"/>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3160F223" w:rsidR="00865602" w:rsidRPr="005F1B12" w:rsidRDefault="006705BC" w:rsidP="00865602">
      <w:pPr>
        <w:pStyle w:val="Odstavecseseznamem"/>
        <w:numPr>
          <w:ilvl w:val="0"/>
          <w:numId w:val="18"/>
        </w:numPr>
        <w:jc w:val="both"/>
      </w:pPr>
      <w:r>
        <w:t>U</w:t>
      </w:r>
      <w:r w:rsidR="00865602" w:rsidRPr="005F1B12">
        <w:t>držitelnosti</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598DE62" w14:textId="77777777" w:rsidR="006705BC"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6705BC">
        <w:t>,</w:t>
      </w:r>
    </w:p>
    <w:p w14:paraId="2E2F9D1C" w14:textId="61A5CA88" w:rsidR="0059253A" w:rsidRDefault="006705BC">
      <w:pPr>
        <w:pStyle w:val="Odstavecseseznamem"/>
        <w:numPr>
          <w:ilvl w:val="1"/>
          <w:numId w:val="18"/>
        </w:numPr>
        <w:jc w:val="both"/>
      </w:pPr>
      <w:r>
        <w:t>zajištění financí v provozní fázi projektu.</w:t>
      </w:r>
    </w:p>
    <w:p w14:paraId="031C3E96" w14:textId="5E8A6AD7" w:rsidR="00A524D9" w:rsidRDefault="00A524D9" w:rsidP="00B732EA">
      <w:pPr>
        <w:pStyle w:val="Nadpis1"/>
        <w:pBdr>
          <w:top w:val="single" w:sz="4" w:space="1" w:color="auto"/>
          <w:left w:val="single" w:sz="4" w:space="4" w:color="auto"/>
          <w:bottom w:val="single" w:sz="4" w:space="1" w:color="auto"/>
          <w:right w:val="single" w:sz="4" w:space="4" w:color="auto"/>
        </w:pBdr>
        <w:jc w:val="both"/>
        <w:rPr>
          <w:caps/>
        </w:rPr>
      </w:pPr>
      <w:bookmarkStart w:id="68" w:name="_Toc512406625"/>
      <w:bookmarkStart w:id="69" w:name="_Toc517166972"/>
      <w:r>
        <w:rPr>
          <w:caps/>
        </w:rPr>
        <w:t>uPOZORNĚNÍ</w:t>
      </w:r>
      <w:bookmarkEnd w:id="68"/>
      <w:bookmarkEnd w:id="69"/>
    </w:p>
    <w:p w14:paraId="608EC64C" w14:textId="77777777" w:rsidR="0088146D" w:rsidRDefault="00814253" w:rsidP="00B732EA">
      <w:pPr>
        <w:pBdr>
          <w:top w:val="single" w:sz="4" w:space="1" w:color="auto"/>
          <w:left w:val="single" w:sz="4" w:space="4" w:color="auto"/>
          <w:bottom w:val="single" w:sz="4" w:space="1" w:color="auto"/>
          <w:right w:val="single" w:sz="4" w:space="4" w:color="auto"/>
        </w:pBdr>
        <w:spacing w:after="120"/>
        <w:jc w:val="both"/>
      </w:pPr>
      <w:r>
        <w:t>Termín inteligentní dopravní systém je v textu použit jako synonymum termínu telematika</w:t>
      </w:r>
      <w:r w:rsidR="00FA61FA">
        <w:t>/telematický systém</w:t>
      </w:r>
      <w:r>
        <w:t>.</w:t>
      </w:r>
    </w:p>
    <w:p w14:paraId="3088B3CE" w14:textId="2346DA05" w:rsidR="00572D1B" w:rsidRDefault="00572D1B" w:rsidP="00B732EA">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5C2A29">
        <w:t>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9783" w14:textId="77777777" w:rsidR="00DF125F" w:rsidRDefault="00DF125F" w:rsidP="00634381">
      <w:pPr>
        <w:spacing w:after="0" w:line="240" w:lineRule="auto"/>
      </w:pPr>
      <w:r>
        <w:separator/>
      </w:r>
    </w:p>
  </w:endnote>
  <w:endnote w:type="continuationSeparator" w:id="0">
    <w:p w14:paraId="5441E2C4" w14:textId="77777777" w:rsidR="00DF125F" w:rsidRDefault="00DF125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F125F"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DF125F" w:rsidRPr="00E47FC1" w:rsidRDefault="00DF125F"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DF125F" w:rsidRPr="00E47FC1" w:rsidRDefault="00DF125F"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DF125F" w:rsidRPr="00E47FC1" w:rsidRDefault="00DF125F"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DF125F" w:rsidRPr="00E47FC1" w:rsidRDefault="00DF125F"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14E0CA4" w:rsidR="00DF125F" w:rsidRPr="00E47FC1" w:rsidRDefault="00DF125F"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70565">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70565">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DF125F" w:rsidRDefault="00DF1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7EC2" w14:textId="77777777" w:rsidR="00DF125F" w:rsidRDefault="00DF125F" w:rsidP="00634381">
      <w:pPr>
        <w:spacing w:after="0" w:line="240" w:lineRule="auto"/>
      </w:pPr>
      <w:r>
        <w:separator/>
      </w:r>
    </w:p>
  </w:footnote>
  <w:footnote w:type="continuationSeparator" w:id="0">
    <w:p w14:paraId="256E8F95" w14:textId="77777777" w:rsidR="00DF125F" w:rsidRDefault="00DF125F" w:rsidP="00634381">
      <w:pPr>
        <w:spacing w:after="0" w:line="240" w:lineRule="auto"/>
      </w:pPr>
      <w:r>
        <w:continuationSeparator/>
      </w:r>
    </w:p>
  </w:footnote>
  <w:footnote w:id="1">
    <w:p w14:paraId="026F529A" w14:textId="2FE8DD26" w:rsidR="00DF125F" w:rsidRDefault="00DF125F">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247633EF" w:rsidR="00DF125F" w:rsidRDefault="00DF125F">
      <w:pPr>
        <w:pStyle w:val="Textpoznpodarou"/>
      </w:pPr>
      <w:r w:rsidRPr="0084320F">
        <w:rPr>
          <w:rStyle w:val="Znakapoznpodarou"/>
        </w:rPr>
        <w:footnoteRef/>
      </w:r>
      <w:r w:rsidRPr="0084320F">
        <w:t xml:space="preserve"> </w:t>
      </w:r>
      <w:r w:rsidR="00361A7A" w:rsidRPr="00094028">
        <w:rPr>
          <w:sz w:val="18"/>
        </w:rPr>
        <w:t xml:space="preserve">Jde o rozpočet projektu z pohledu </w:t>
      </w:r>
      <w:r w:rsidR="00361A7A" w:rsidRPr="00094028">
        <w:rPr>
          <w:b/>
          <w:sz w:val="18"/>
        </w:rPr>
        <w:t>kategorií způsobilých resp. nezpůsobilých výdajů</w:t>
      </w:r>
      <w:r w:rsidR="00361A7A" w:rsidRPr="00094028">
        <w:rPr>
          <w:sz w:val="18"/>
        </w:rPr>
        <w:t>, který je důležitý zejména pro stanovení poměru hlavních (85</w:t>
      </w:r>
      <w:r w:rsidR="00361A7A">
        <w:rPr>
          <w:sz w:val="18"/>
        </w:rPr>
        <w:t xml:space="preserve"> </w:t>
      </w:r>
      <w:r w:rsidR="00361A7A" w:rsidRPr="00094028">
        <w:rPr>
          <w:sz w:val="18"/>
        </w:rPr>
        <w:t>%) a vedlejších (15</w:t>
      </w:r>
      <w:r w:rsidR="00361A7A">
        <w:rPr>
          <w:sz w:val="18"/>
        </w:rPr>
        <w:t xml:space="preserve"> </w:t>
      </w:r>
      <w:r w:rsidR="00361A7A"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84320F">
        <w:t>.</w:t>
      </w:r>
    </w:p>
  </w:footnote>
  <w:footnote w:id="3">
    <w:p w14:paraId="7AFBE0F1" w14:textId="77777777" w:rsidR="00DF125F" w:rsidRDefault="00DF125F">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DF125F" w:rsidRDefault="00DF125F"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DF125F" w:rsidRDefault="00DF12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OP MAS Vladař">
    <w15:presenceInfo w15:providerId="None" w15:userId="IROP MAS Vlada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565"/>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439C"/>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0A4"/>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1F29"/>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1A7A"/>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3F7DE1"/>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74B"/>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1FDE"/>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2F5"/>
    <w:rsid w:val="005A7979"/>
    <w:rsid w:val="005B1BA0"/>
    <w:rsid w:val="005B3A51"/>
    <w:rsid w:val="005B64B6"/>
    <w:rsid w:val="005C22B4"/>
    <w:rsid w:val="005C2A29"/>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05BC"/>
    <w:rsid w:val="00673DFC"/>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0CC7"/>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25"/>
    <w:rsid w:val="006F4EC1"/>
    <w:rsid w:val="006F5BC8"/>
    <w:rsid w:val="006F6453"/>
    <w:rsid w:val="007041AD"/>
    <w:rsid w:val="00705AD4"/>
    <w:rsid w:val="007142F8"/>
    <w:rsid w:val="00722201"/>
    <w:rsid w:val="00722986"/>
    <w:rsid w:val="00723F80"/>
    <w:rsid w:val="007256B7"/>
    <w:rsid w:val="007310CB"/>
    <w:rsid w:val="00731E60"/>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602B"/>
    <w:rsid w:val="008A757C"/>
    <w:rsid w:val="008B2FDD"/>
    <w:rsid w:val="008B41DC"/>
    <w:rsid w:val="008C21F0"/>
    <w:rsid w:val="008C4399"/>
    <w:rsid w:val="008C5A6B"/>
    <w:rsid w:val="008D56C6"/>
    <w:rsid w:val="008D5E37"/>
    <w:rsid w:val="008D6150"/>
    <w:rsid w:val="008E07CF"/>
    <w:rsid w:val="008E09EB"/>
    <w:rsid w:val="008E10CB"/>
    <w:rsid w:val="008E20CB"/>
    <w:rsid w:val="008E4601"/>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1A0"/>
    <w:rsid w:val="00932304"/>
    <w:rsid w:val="00932786"/>
    <w:rsid w:val="0094082C"/>
    <w:rsid w:val="00940D94"/>
    <w:rsid w:val="00941215"/>
    <w:rsid w:val="00942080"/>
    <w:rsid w:val="00942B45"/>
    <w:rsid w:val="009430A5"/>
    <w:rsid w:val="009451C6"/>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0EFA"/>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0F9E"/>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E720B"/>
    <w:rsid w:val="009F2982"/>
    <w:rsid w:val="009F3E14"/>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D05"/>
    <w:rsid w:val="00A40FAE"/>
    <w:rsid w:val="00A430D6"/>
    <w:rsid w:val="00A44EFA"/>
    <w:rsid w:val="00A44F52"/>
    <w:rsid w:val="00A46667"/>
    <w:rsid w:val="00A524D9"/>
    <w:rsid w:val="00A54643"/>
    <w:rsid w:val="00A54747"/>
    <w:rsid w:val="00A54B57"/>
    <w:rsid w:val="00A5765E"/>
    <w:rsid w:val="00A60308"/>
    <w:rsid w:val="00A62C1A"/>
    <w:rsid w:val="00A62EAB"/>
    <w:rsid w:val="00A63737"/>
    <w:rsid w:val="00A6502B"/>
    <w:rsid w:val="00A65301"/>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4D59"/>
    <w:rsid w:val="00A9543E"/>
    <w:rsid w:val="00A95F78"/>
    <w:rsid w:val="00A97294"/>
    <w:rsid w:val="00AA2ADF"/>
    <w:rsid w:val="00AA3F9F"/>
    <w:rsid w:val="00AA4160"/>
    <w:rsid w:val="00AA548D"/>
    <w:rsid w:val="00AA6E68"/>
    <w:rsid w:val="00AB03A2"/>
    <w:rsid w:val="00AB060B"/>
    <w:rsid w:val="00AB3377"/>
    <w:rsid w:val="00AB4FA3"/>
    <w:rsid w:val="00AB577F"/>
    <w:rsid w:val="00AC12AA"/>
    <w:rsid w:val="00AC37A3"/>
    <w:rsid w:val="00AC3C84"/>
    <w:rsid w:val="00AC5A54"/>
    <w:rsid w:val="00AD1F92"/>
    <w:rsid w:val="00AD2919"/>
    <w:rsid w:val="00AD2955"/>
    <w:rsid w:val="00AD2ED7"/>
    <w:rsid w:val="00AD330F"/>
    <w:rsid w:val="00AD38D5"/>
    <w:rsid w:val="00AD6632"/>
    <w:rsid w:val="00AD6B01"/>
    <w:rsid w:val="00AD7F4F"/>
    <w:rsid w:val="00AE0612"/>
    <w:rsid w:val="00AE0701"/>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AEC"/>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2EA"/>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433D"/>
    <w:rsid w:val="00BA743F"/>
    <w:rsid w:val="00BA75D6"/>
    <w:rsid w:val="00BA7F9F"/>
    <w:rsid w:val="00BB1DF7"/>
    <w:rsid w:val="00BB2779"/>
    <w:rsid w:val="00BB3F6E"/>
    <w:rsid w:val="00BC33EA"/>
    <w:rsid w:val="00BC4C59"/>
    <w:rsid w:val="00BD2E55"/>
    <w:rsid w:val="00BD5865"/>
    <w:rsid w:val="00BD5F33"/>
    <w:rsid w:val="00BD66DB"/>
    <w:rsid w:val="00BD7C74"/>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2B09"/>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27207"/>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4F09"/>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DF125F"/>
    <w:rsid w:val="00E0030D"/>
    <w:rsid w:val="00E007EA"/>
    <w:rsid w:val="00E0411C"/>
    <w:rsid w:val="00E0562B"/>
    <w:rsid w:val="00E064DB"/>
    <w:rsid w:val="00E06581"/>
    <w:rsid w:val="00E0755B"/>
    <w:rsid w:val="00E10592"/>
    <w:rsid w:val="00E11701"/>
    <w:rsid w:val="00E12ABF"/>
    <w:rsid w:val="00E12E0A"/>
    <w:rsid w:val="00E14303"/>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A7FE0"/>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2383"/>
    <w:rsid w:val="00F13571"/>
    <w:rsid w:val="00F16A20"/>
    <w:rsid w:val="00F21DFC"/>
    <w:rsid w:val="00F26327"/>
    <w:rsid w:val="00F3097F"/>
    <w:rsid w:val="00F31455"/>
    <w:rsid w:val="00F320F9"/>
    <w:rsid w:val="00F33CAB"/>
    <w:rsid w:val="00F33D98"/>
    <w:rsid w:val="00F41C53"/>
    <w:rsid w:val="00F449B0"/>
    <w:rsid w:val="00F451C9"/>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17"/>
    <w:rsid w:val="00F92A9F"/>
    <w:rsid w:val="00F97122"/>
    <w:rsid w:val="00F9735E"/>
    <w:rsid w:val="00F978D9"/>
    <w:rsid w:val="00FA268A"/>
    <w:rsid w:val="00FA2CAA"/>
    <w:rsid w:val="00FA2F23"/>
    <w:rsid w:val="00FA3B30"/>
    <w:rsid w:val="00FA61FA"/>
    <w:rsid w:val="00FA7C89"/>
    <w:rsid w:val="00FA7F41"/>
    <w:rsid w:val="00FB09A3"/>
    <w:rsid w:val="00FB3F61"/>
    <w:rsid w:val="00FB4862"/>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D3AE9CF"/>
  <w15:docId w15:val="{483AC9EC-13B2-44BE-82C1-0D13767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538378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List_aplikace_Microsoft_Excel1.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List_aplikace_Microsoft_Excel.xls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46939-0EC5-4618-A1D5-F1FD6CF7B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2499</Words>
  <Characters>14747</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IROP MAS Vladař</cp:lastModifiedBy>
  <cp:revision>3</cp:revision>
  <cp:lastPrinted>2016-01-28T10:27:00Z</cp:lastPrinted>
  <dcterms:created xsi:type="dcterms:W3CDTF">2019-09-12T11:26:00Z</dcterms:created>
  <dcterms:modified xsi:type="dcterms:W3CDTF">2019-09-12T11:32:00Z</dcterms:modified>
</cp:coreProperties>
</file>